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89" w:type="dxa"/>
        <w:jc w:val="center"/>
        <w:tblLook w:val="01E0" w:firstRow="1" w:lastRow="1" w:firstColumn="1" w:lastColumn="1" w:noHBand="0" w:noVBand="0"/>
      </w:tblPr>
      <w:tblGrid>
        <w:gridCol w:w="2931"/>
        <w:gridCol w:w="2931"/>
        <w:gridCol w:w="2927"/>
      </w:tblGrid>
      <w:tr w:rsidR="00EF4FD5" w:rsidRPr="00DD11D8" w:rsidTr="006D4807">
        <w:trPr>
          <w:trHeight w:val="317"/>
          <w:jc w:val="center"/>
        </w:trPr>
        <w:tc>
          <w:tcPr>
            <w:tcW w:w="2931" w:type="dxa"/>
            <w:tcBorders>
              <w:top w:val="nil"/>
              <w:left w:val="nil"/>
              <w:bottom w:val="single" w:sz="4" w:space="0" w:color="660066"/>
              <w:right w:val="nil"/>
            </w:tcBorders>
            <w:vAlign w:val="center"/>
            <w:hideMark/>
          </w:tcPr>
          <w:p w:rsidR="00EF4FD5" w:rsidRPr="00EF4FD5" w:rsidRDefault="00EF4FD5" w:rsidP="006D4807">
            <w:pPr>
              <w:tabs>
                <w:tab w:val="left" w:pos="567"/>
                <w:tab w:val="center" w:pos="994"/>
                <w:tab w:val="center" w:pos="3543"/>
                <w:tab w:val="right" w:pos="6520"/>
              </w:tabs>
              <w:spacing w:after="0" w:line="240" w:lineRule="exact"/>
              <w:rPr>
                <w:rFonts w:ascii="Arial" w:eastAsia="Times New Roman" w:hAnsi="Arial" w:cs="Arial"/>
                <w:sz w:val="16"/>
                <w:szCs w:val="16"/>
                <w:lang w:eastAsia="tr-TR"/>
              </w:rPr>
            </w:pPr>
            <w:r>
              <w:rPr>
                <w:rFonts w:ascii="Arial" w:eastAsia="Times New Roman" w:hAnsi="Arial" w:cs="Arial"/>
                <w:sz w:val="16"/>
                <w:szCs w:val="16"/>
                <w:lang w:eastAsia="tr-TR"/>
              </w:rPr>
              <w:t>3</w:t>
            </w:r>
            <w:r w:rsidRPr="00DD11D8">
              <w:rPr>
                <w:rFonts w:ascii="Arial" w:eastAsia="Times New Roman" w:hAnsi="Arial" w:cs="Arial"/>
                <w:sz w:val="16"/>
                <w:szCs w:val="16"/>
                <w:lang w:eastAsia="tr-TR"/>
              </w:rPr>
              <w:t>0 A</w:t>
            </w:r>
            <w:r>
              <w:rPr>
                <w:rFonts w:ascii="Arial" w:eastAsia="Times New Roman" w:hAnsi="Arial" w:cs="Arial"/>
                <w:sz w:val="16"/>
                <w:szCs w:val="16"/>
                <w:lang w:eastAsia="tr-TR"/>
              </w:rPr>
              <w:t>ralık</w:t>
            </w:r>
            <w:r w:rsidRPr="00DD11D8">
              <w:rPr>
                <w:rFonts w:ascii="Arial" w:eastAsia="Times New Roman" w:hAnsi="Arial" w:cs="Arial"/>
                <w:sz w:val="16"/>
                <w:szCs w:val="16"/>
                <w:lang w:eastAsia="tr-TR"/>
              </w:rPr>
              <w:t xml:space="preserve"> 2020 </w:t>
            </w:r>
            <w:r>
              <w:rPr>
                <w:rFonts w:ascii="Arial" w:eastAsia="Times New Roman" w:hAnsi="Arial" w:cs="Arial"/>
                <w:sz w:val="16"/>
                <w:szCs w:val="16"/>
                <w:lang w:eastAsia="tr-TR"/>
              </w:rPr>
              <w:t>ÇARŞAMBA</w:t>
            </w:r>
          </w:p>
        </w:tc>
        <w:tc>
          <w:tcPr>
            <w:tcW w:w="2931" w:type="dxa"/>
            <w:tcBorders>
              <w:top w:val="nil"/>
              <w:left w:val="nil"/>
              <w:bottom w:val="single" w:sz="4" w:space="0" w:color="660066"/>
              <w:right w:val="nil"/>
            </w:tcBorders>
            <w:vAlign w:val="center"/>
            <w:hideMark/>
          </w:tcPr>
          <w:p w:rsidR="00EF4FD5" w:rsidRPr="00DD11D8" w:rsidRDefault="00EF4FD5" w:rsidP="006D4807">
            <w:pPr>
              <w:tabs>
                <w:tab w:val="left" w:pos="567"/>
                <w:tab w:val="center" w:pos="994"/>
                <w:tab w:val="center" w:pos="3543"/>
                <w:tab w:val="right" w:pos="6520"/>
              </w:tabs>
              <w:spacing w:after="0" w:line="240" w:lineRule="exact"/>
              <w:jc w:val="center"/>
              <w:rPr>
                <w:rFonts w:ascii="Palatino Linotype" w:eastAsia="Times New Roman" w:hAnsi="Palatino Linotype" w:cs="Times New Roman"/>
                <w:b/>
                <w:color w:val="800000"/>
                <w:sz w:val="24"/>
                <w:szCs w:val="24"/>
                <w:lang w:eastAsia="tr-TR"/>
              </w:rPr>
            </w:pPr>
            <w:r w:rsidRPr="00DD11D8">
              <w:rPr>
                <w:rFonts w:ascii="Palatino Linotype" w:eastAsia="Times New Roman" w:hAnsi="Palatino Linotype" w:cs="Times New Roman"/>
                <w:b/>
                <w:color w:val="800000"/>
                <w:sz w:val="24"/>
                <w:szCs w:val="24"/>
                <w:lang w:eastAsia="tr-TR"/>
              </w:rPr>
              <w:t>Resmî Gazete</w:t>
            </w:r>
          </w:p>
        </w:tc>
        <w:tc>
          <w:tcPr>
            <w:tcW w:w="2927" w:type="dxa"/>
            <w:tcBorders>
              <w:top w:val="nil"/>
              <w:left w:val="nil"/>
              <w:bottom w:val="single" w:sz="4" w:space="0" w:color="660066"/>
              <w:right w:val="nil"/>
            </w:tcBorders>
            <w:vAlign w:val="center"/>
            <w:hideMark/>
          </w:tcPr>
          <w:p w:rsidR="00EF4FD5" w:rsidRPr="00DD11D8" w:rsidRDefault="00EF4FD5" w:rsidP="006D4807">
            <w:pPr>
              <w:spacing w:before="100" w:beforeAutospacing="1" w:after="100" w:afterAutospacing="1" w:line="240" w:lineRule="auto"/>
              <w:jc w:val="right"/>
              <w:rPr>
                <w:rFonts w:ascii="Arial" w:eastAsia="Times New Roman" w:hAnsi="Arial" w:cs="Arial"/>
                <w:sz w:val="16"/>
                <w:szCs w:val="16"/>
                <w:lang w:eastAsia="tr-TR"/>
              </w:rPr>
            </w:pPr>
            <w:proofErr w:type="gramStart"/>
            <w:r w:rsidRPr="00DD11D8">
              <w:rPr>
                <w:rFonts w:ascii="Arial" w:eastAsia="Times New Roman" w:hAnsi="Arial" w:cs="Arial"/>
                <w:sz w:val="16"/>
                <w:szCs w:val="16"/>
                <w:lang w:eastAsia="tr-TR"/>
              </w:rPr>
              <w:t>Sayı :</w:t>
            </w:r>
            <w:proofErr w:type="gramEnd"/>
            <w:r w:rsidRPr="00DD11D8">
              <w:rPr>
                <w:rFonts w:ascii="Arial" w:eastAsia="Times New Roman" w:hAnsi="Arial" w:cs="Arial"/>
                <w:sz w:val="16"/>
                <w:szCs w:val="16"/>
                <w:lang w:eastAsia="tr-TR"/>
              </w:rPr>
              <w:t xml:space="preserve"> 31</w:t>
            </w:r>
            <w:r>
              <w:rPr>
                <w:rFonts w:ascii="Arial" w:eastAsia="Times New Roman" w:hAnsi="Arial" w:cs="Arial"/>
                <w:sz w:val="16"/>
                <w:szCs w:val="16"/>
                <w:lang w:eastAsia="tr-TR"/>
              </w:rPr>
              <w:t>350</w:t>
            </w:r>
          </w:p>
        </w:tc>
      </w:tr>
    </w:tbl>
    <w:p w:rsidR="00457C0F" w:rsidRDefault="00457C0F" w:rsidP="00B269BB">
      <w:pPr>
        <w:tabs>
          <w:tab w:val="left" w:pos="709"/>
          <w:tab w:val="left" w:pos="3342"/>
        </w:tabs>
        <w:spacing w:after="0" w:line="240" w:lineRule="auto"/>
        <w:ind w:firstLine="709"/>
        <w:jc w:val="both"/>
        <w:rPr>
          <w:rFonts w:ascii="Times New Roman" w:eastAsia="Times New Roman" w:hAnsi="Times New Roman" w:cs="Times New Roman"/>
          <w:bCs/>
          <w:noProof/>
          <w:sz w:val="18"/>
          <w:szCs w:val="18"/>
          <w:u w:val="single"/>
          <w:lang w:eastAsia="tr-TR"/>
        </w:rPr>
      </w:pPr>
      <w:bookmarkStart w:id="0" w:name="_GoBack"/>
      <w:bookmarkEnd w:id="0"/>
      <w:r w:rsidRPr="00457C0F">
        <w:rPr>
          <w:rFonts w:ascii="Times New Roman" w:eastAsia="Times New Roman" w:hAnsi="Times New Roman" w:cs="Times New Roman"/>
          <w:bCs/>
          <w:noProof/>
          <w:sz w:val="18"/>
          <w:szCs w:val="18"/>
          <w:u w:val="single"/>
          <w:lang w:eastAsia="tr-TR"/>
        </w:rPr>
        <w:t>Sosyal Güvenlik Kurumu Başkanlığından:</w:t>
      </w:r>
    </w:p>
    <w:p w:rsidR="00457C0F" w:rsidRPr="00457C0F" w:rsidRDefault="00457C0F" w:rsidP="00151C2A">
      <w:pPr>
        <w:tabs>
          <w:tab w:val="left" w:pos="709"/>
          <w:tab w:val="left" w:pos="3342"/>
        </w:tabs>
        <w:spacing w:after="0" w:line="240" w:lineRule="auto"/>
        <w:ind w:firstLine="709"/>
        <w:jc w:val="both"/>
        <w:rPr>
          <w:rFonts w:ascii="Times New Roman" w:eastAsia="Times New Roman" w:hAnsi="Times New Roman" w:cs="Times New Roman"/>
          <w:b/>
          <w:bCs/>
          <w:noProof/>
          <w:sz w:val="18"/>
          <w:szCs w:val="18"/>
          <w:lang w:eastAsia="tr-TR"/>
        </w:rPr>
      </w:pPr>
      <w:r w:rsidRPr="00457C0F">
        <w:rPr>
          <w:rFonts w:ascii="Times New Roman" w:eastAsia="Times New Roman" w:hAnsi="Times New Roman" w:cs="Times New Roman"/>
          <w:b/>
          <w:bCs/>
          <w:noProof/>
          <w:sz w:val="18"/>
          <w:szCs w:val="18"/>
          <w:lang w:eastAsia="tr-TR"/>
        </w:rPr>
        <w:t xml:space="preserve">                             SOSYAL GÜVENLİK KURUMU SAĞLIK UYGULAMA TEBLİĞİNDE </w:t>
      </w:r>
    </w:p>
    <w:p w:rsidR="00457C0F" w:rsidRDefault="00457C0F" w:rsidP="00151C2A">
      <w:pPr>
        <w:tabs>
          <w:tab w:val="left" w:pos="709"/>
          <w:tab w:val="left" w:pos="3342"/>
        </w:tabs>
        <w:spacing w:after="0" w:line="240" w:lineRule="auto"/>
        <w:ind w:firstLine="709"/>
        <w:jc w:val="both"/>
        <w:rPr>
          <w:rFonts w:ascii="Times New Roman" w:eastAsia="Times New Roman" w:hAnsi="Times New Roman" w:cs="Times New Roman"/>
          <w:b/>
          <w:bCs/>
          <w:noProof/>
          <w:sz w:val="18"/>
          <w:szCs w:val="18"/>
          <w:lang w:eastAsia="tr-TR"/>
        </w:rPr>
      </w:pPr>
      <w:r w:rsidRPr="00457C0F">
        <w:rPr>
          <w:rFonts w:ascii="Times New Roman" w:eastAsia="Times New Roman" w:hAnsi="Times New Roman" w:cs="Times New Roman"/>
          <w:b/>
          <w:bCs/>
          <w:noProof/>
          <w:sz w:val="18"/>
          <w:szCs w:val="18"/>
          <w:lang w:eastAsia="tr-TR"/>
        </w:rPr>
        <w:t xml:space="preserve">                                               DEĞİŞİKLİK YAPILMASINA DAİR TEBLİĞ</w:t>
      </w:r>
    </w:p>
    <w:p w:rsidR="00457C0F" w:rsidRDefault="00457C0F" w:rsidP="00151C2A">
      <w:pPr>
        <w:spacing w:after="0" w:line="240" w:lineRule="auto"/>
        <w:ind w:firstLine="709"/>
        <w:jc w:val="both"/>
        <w:rPr>
          <w:rFonts w:ascii="Times New Roman" w:eastAsia="Calibri" w:hAnsi="Times New Roman" w:cs="Times New Roman"/>
          <w:sz w:val="18"/>
          <w:szCs w:val="18"/>
        </w:rPr>
      </w:pPr>
    </w:p>
    <w:p w:rsidR="00390A6A" w:rsidRDefault="00457C0F" w:rsidP="008E0B05">
      <w:pPr>
        <w:tabs>
          <w:tab w:val="left" w:pos="709"/>
        </w:tabs>
        <w:spacing w:after="0" w:line="240" w:lineRule="auto"/>
        <w:ind w:firstLine="709"/>
        <w:jc w:val="both"/>
        <w:rPr>
          <w:rFonts w:ascii="Times New Roman" w:eastAsia="Calibri" w:hAnsi="Times New Roman" w:cs="Times New Roman"/>
          <w:b/>
          <w:bCs/>
          <w:sz w:val="18"/>
          <w:szCs w:val="18"/>
        </w:rPr>
      </w:pPr>
      <w:r w:rsidRPr="00EC4DCE">
        <w:rPr>
          <w:rFonts w:ascii="Times New Roman" w:eastAsia="Calibri" w:hAnsi="Times New Roman" w:cs="Times New Roman"/>
          <w:b/>
          <w:bCs/>
          <w:sz w:val="18"/>
          <w:szCs w:val="18"/>
        </w:rPr>
        <w:t>MADDE 1-</w:t>
      </w:r>
      <w:r w:rsidR="002A2101">
        <w:rPr>
          <w:rFonts w:ascii="Times New Roman" w:eastAsia="Calibri" w:hAnsi="Times New Roman" w:cs="Times New Roman"/>
          <w:b/>
          <w:bCs/>
          <w:sz w:val="18"/>
          <w:szCs w:val="18"/>
        </w:rPr>
        <w:t xml:space="preserve"> </w:t>
      </w:r>
      <w:r w:rsidRPr="00EC4DCE">
        <w:rPr>
          <w:rFonts w:ascii="Times New Roman" w:eastAsia="Times New Roman" w:hAnsi="Times New Roman" w:cs="Times New Roman"/>
          <w:bCs/>
          <w:sz w:val="18"/>
          <w:szCs w:val="18"/>
          <w:lang w:eastAsia="tr-TR"/>
        </w:rPr>
        <w:t xml:space="preserve">24/3/2013 tarihli ve 28597 sayılı Resmî </w:t>
      </w:r>
      <w:proofErr w:type="spellStart"/>
      <w:r w:rsidRPr="00EC4DCE">
        <w:rPr>
          <w:rFonts w:ascii="Times New Roman" w:eastAsia="Times New Roman" w:hAnsi="Times New Roman" w:cs="Times New Roman"/>
          <w:bCs/>
          <w:sz w:val="18"/>
          <w:szCs w:val="18"/>
          <w:lang w:eastAsia="tr-TR"/>
        </w:rPr>
        <w:t>Gazete’de</w:t>
      </w:r>
      <w:proofErr w:type="spellEnd"/>
      <w:r w:rsidRPr="00EC4DCE">
        <w:rPr>
          <w:rFonts w:ascii="Times New Roman" w:eastAsia="Times New Roman" w:hAnsi="Times New Roman" w:cs="Times New Roman"/>
          <w:bCs/>
          <w:sz w:val="18"/>
          <w:szCs w:val="18"/>
          <w:lang w:eastAsia="tr-TR"/>
        </w:rPr>
        <w:t xml:space="preserve"> yayımlanan Sosyal Güvenlik Kurumu Sağlık Uygulama Tebliğinin</w:t>
      </w:r>
      <w:bookmarkStart w:id="1" w:name="_Hlk45188459"/>
      <w:r w:rsidR="00F50D98">
        <w:rPr>
          <w:rFonts w:ascii="Times New Roman" w:eastAsia="Times New Roman" w:hAnsi="Times New Roman" w:cs="Times New Roman"/>
          <w:bCs/>
          <w:sz w:val="18"/>
          <w:szCs w:val="18"/>
          <w:lang w:eastAsia="tr-TR"/>
        </w:rPr>
        <w:t xml:space="preserve"> </w:t>
      </w:r>
      <w:bookmarkStart w:id="2" w:name="_Ref252695979"/>
      <w:bookmarkStart w:id="3" w:name="_Toc252741230"/>
      <w:bookmarkStart w:id="4" w:name="_Toc252742685"/>
      <w:r w:rsidR="00F50D98" w:rsidRPr="00F50D98">
        <w:rPr>
          <w:rFonts w:ascii="Times New Roman" w:eastAsia="Times New Roman" w:hAnsi="Times New Roman" w:cs="Times New Roman"/>
          <w:bCs/>
          <w:iCs/>
          <w:sz w:val="18"/>
          <w:szCs w:val="18"/>
          <w:lang w:eastAsia="tr-TR"/>
        </w:rPr>
        <w:t>1.4.2.A</w:t>
      </w:r>
      <w:bookmarkEnd w:id="2"/>
      <w:bookmarkEnd w:id="3"/>
      <w:bookmarkEnd w:id="4"/>
      <w:r w:rsidR="00151C2A">
        <w:rPr>
          <w:rFonts w:ascii="Times New Roman" w:eastAsia="Times New Roman" w:hAnsi="Times New Roman" w:cs="Times New Roman"/>
          <w:bCs/>
          <w:iCs/>
          <w:sz w:val="18"/>
          <w:szCs w:val="18"/>
          <w:lang w:eastAsia="tr-TR"/>
        </w:rPr>
        <w:t xml:space="preserve"> numaralı maddesinin</w:t>
      </w:r>
      <w:r w:rsidR="00F50D98" w:rsidRPr="00F50D98">
        <w:rPr>
          <w:rFonts w:ascii="Times New Roman" w:eastAsia="Times New Roman" w:hAnsi="Times New Roman" w:cs="Times New Roman"/>
          <w:bCs/>
          <w:iCs/>
          <w:sz w:val="18"/>
          <w:szCs w:val="18"/>
          <w:lang w:eastAsia="tr-TR"/>
        </w:rPr>
        <w:t xml:space="preserve"> birinci fıkrası</w:t>
      </w:r>
      <w:r w:rsidR="00B53B10">
        <w:rPr>
          <w:rFonts w:ascii="Times New Roman" w:eastAsia="Times New Roman" w:hAnsi="Times New Roman" w:cs="Times New Roman"/>
          <w:bCs/>
          <w:iCs/>
          <w:sz w:val="18"/>
          <w:szCs w:val="18"/>
          <w:lang w:eastAsia="tr-TR"/>
        </w:rPr>
        <w:t>nda</w:t>
      </w:r>
      <w:r w:rsidR="00F50D98" w:rsidRPr="00F50D98">
        <w:rPr>
          <w:rFonts w:ascii="Times New Roman" w:eastAsia="Times New Roman" w:hAnsi="Times New Roman" w:cs="Times New Roman"/>
          <w:bCs/>
          <w:iCs/>
          <w:sz w:val="18"/>
          <w:szCs w:val="18"/>
          <w:lang w:eastAsia="tr-TR"/>
        </w:rPr>
        <w:t xml:space="preserve"> </w:t>
      </w:r>
      <w:r w:rsidR="00B53B10">
        <w:rPr>
          <w:rFonts w:ascii="Times New Roman" w:eastAsia="Times New Roman" w:hAnsi="Times New Roman" w:cs="Times New Roman"/>
          <w:bCs/>
          <w:iCs/>
          <w:sz w:val="18"/>
          <w:szCs w:val="18"/>
          <w:lang w:eastAsia="tr-TR"/>
        </w:rPr>
        <w:t>yer alan “</w:t>
      </w:r>
      <w:r w:rsidR="00B53B10" w:rsidRPr="00B53B10">
        <w:rPr>
          <w:rFonts w:ascii="Times New Roman" w:eastAsia="Times New Roman" w:hAnsi="Times New Roman" w:cs="Times New Roman"/>
          <w:bCs/>
          <w:iCs/>
          <w:sz w:val="18"/>
          <w:szCs w:val="18"/>
          <w:lang w:eastAsia="tr-TR"/>
        </w:rPr>
        <w:t>İstanbul Valiliği Darülaceze Müessesesi Müdürlüğü Hastanesi</w:t>
      </w:r>
      <w:r w:rsidR="00B53B10">
        <w:rPr>
          <w:rFonts w:ascii="Times New Roman" w:eastAsia="Times New Roman" w:hAnsi="Times New Roman" w:cs="Times New Roman"/>
          <w:bCs/>
          <w:iCs/>
          <w:sz w:val="18"/>
          <w:szCs w:val="18"/>
          <w:lang w:eastAsia="tr-TR"/>
        </w:rPr>
        <w:t>” ibaresi “</w:t>
      </w:r>
      <w:r w:rsidR="00B53B10" w:rsidRPr="00F50D98">
        <w:rPr>
          <w:rFonts w:ascii="Times New Roman" w:eastAsia="Times New Roman" w:hAnsi="Times New Roman" w:cs="Times New Roman"/>
          <w:bCs/>
          <w:iCs/>
          <w:sz w:val="18"/>
          <w:szCs w:val="18"/>
          <w:lang w:eastAsia="tr-TR"/>
        </w:rPr>
        <w:t>Darülaceze Başkanlığı Tıp Merkezi</w:t>
      </w:r>
      <w:r w:rsidR="00B53B10">
        <w:rPr>
          <w:rFonts w:ascii="Times New Roman" w:eastAsia="Times New Roman" w:hAnsi="Times New Roman" w:cs="Times New Roman"/>
          <w:bCs/>
          <w:iCs/>
          <w:sz w:val="18"/>
          <w:szCs w:val="18"/>
          <w:lang w:eastAsia="tr-TR"/>
        </w:rPr>
        <w:t>”</w:t>
      </w:r>
      <w:r w:rsidR="00B53B10" w:rsidRPr="00F50D98">
        <w:rPr>
          <w:rFonts w:ascii="Times New Roman" w:eastAsia="Times New Roman" w:hAnsi="Times New Roman" w:cs="Times New Roman"/>
          <w:bCs/>
          <w:iCs/>
          <w:sz w:val="18"/>
          <w:szCs w:val="18"/>
          <w:lang w:eastAsia="tr-TR"/>
        </w:rPr>
        <w:t xml:space="preserve"> </w:t>
      </w:r>
      <w:r w:rsidR="00F50D98" w:rsidRPr="00F50D98">
        <w:rPr>
          <w:rFonts w:ascii="Times New Roman" w:eastAsia="Times New Roman" w:hAnsi="Times New Roman" w:cs="Times New Roman"/>
          <w:bCs/>
          <w:iCs/>
          <w:sz w:val="18"/>
          <w:szCs w:val="18"/>
          <w:lang w:eastAsia="tr-TR"/>
        </w:rPr>
        <w:t>şek</w:t>
      </w:r>
      <w:r w:rsidR="00B53B10">
        <w:rPr>
          <w:rFonts w:ascii="Times New Roman" w:eastAsia="Times New Roman" w:hAnsi="Times New Roman" w:cs="Times New Roman"/>
          <w:bCs/>
          <w:iCs/>
          <w:sz w:val="18"/>
          <w:szCs w:val="18"/>
          <w:lang w:eastAsia="tr-TR"/>
        </w:rPr>
        <w:t>lin</w:t>
      </w:r>
      <w:r w:rsidR="00F50D98" w:rsidRPr="00F50D98">
        <w:rPr>
          <w:rFonts w:ascii="Times New Roman" w:eastAsia="Times New Roman" w:hAnsi="Times New Roman" w:cs="Times New Roman"/>
          <w:bCs/>
          <w:iCs/>
          <w:sz w:val="18"/>
          <w:szCs w:val="18"/>
          <w:lang w:eastAsia="tr-TR"/>
        </w:rPr>
        <w:t xml:space="preserve">de </w:t>
      </w:r>
      <w:r w:rsidR="00151C2A">
        <w:rPr>
          <w:rFonts w:ascii="Times New Roman" w:eastAsia="Times New Roman" w:hAnsi="Times New Roman" w:cs="Times New Roman"/>
          <w:bCs/>
          <w:iCs/>
          <w:sz w:val="18"/>
          <w:szCs w:val="18"/>
          <w:lang w:eastAsia="tr-TR"/>
        </w:rPr>
        <w:t>değiştirilmiştir.</w:t>
      </w:r>
      <w:bookmarkEnd w:id="1"/>
    </w:p>
    <w:p w:rsidR="00F50D98" w:rsidRDefault="00F50D98" w:rsidP="008E0B05">
      <w:pPr>
        <w:tabs>
          <w:tab w:val="left" w:pos="709"/>
        </w:tabs>
        <w:spacing w:after="0" w:line="240" w:lineRule="auto"/>
        <w:ind w:firstLine="709"/>
        <w:jc w:val="both"/>
        <w:rPr>
          <w:rFonts w:ascii="Times New Roman" w:eastAsia="Calibri" w:hAnsi="Times New Roman" w:cs="Times New Roman"/>
          <w:bCs/>
          <w:sz w:val="18"/>
          <w:szCs w:val="18"/>
        </w:rPr>
      </w:pPr>
      <w:r w:rsidRPr="00F50D98">
        <w:rPr>
          <w:rFonts w:ascii="Times New Roman" w:eastAsia="Calibri" w:hAnsi="Times New Roman" w:cs="Times New Roman"/>
          <w:b/>
          <w:bCs/>
          <w:sz w:val="18"/>
          <w:szCs w:val="18"/>
        </w:rPr>
        <w:t xml:space="preserve">MADDE </w:t>
      </w:r>
      <w:r>
        <w:rPr>
          <w:rFonts w:ascii="Times New Roman" w:eastAsia="Calibri" w:hAnsi="Times New Roman" w:cs="Times New Roman"/>
          <w:b/>
          <w:bCs/>
          <w:sz w:val="18"/>
          <w:szCs w:val="18"/>
        </w:rPr>
        <w:t>2</w:t>
      </w:r>
      <w:r w:rsidRPr="00F50D98">
        <w:rPr>
          <w:rFonts w:ascii="Times New Roman" w:eastAsia="Calibri" w:hAnsi="Times New Roman" w:cs="Times New Roman"/>
          <w:b/>
          <w:bCs/>
          <w:sz w:val="18"/>
          <w:szCs w:val="18"/>
        </w:rPr>
        <w:t>-</w:t>
      </w:r>
      <w:r w:rsidR="000B1E22">
        <w:rPr>
          <w:rFonts w:ascii="Times New Roman" w:eastAsia="Calibri" w:hAnsi="Times New Roman" w:cs="Times New Roman"/>
          <w:b/>
          <w:bCs/>
          <w:sz w:val="18"/>
          <w:szCs w:val="18"/>
        </w:rPr>
        <w:t xml:space="preserve"> </w:t>
      </w:r>
      <w:r w:rsidRPr="00F50D98">
        <w:rPr>
          <w:rFonts w:ascii="Times New Roman" w:eastAsia="Calibri" w:hAnsi="Times New Roman" w:cs="Times New Roman"/>
          <w:bCs/>
          <w:sz w:val="18"/>
          <w:szCs w:val="18"/>
        </w:rPr>
        <w:t>Aynı Tebliğin</w:t>
      </w:r>
      <w:r>
        <w:rPr>
          <w:rFonts w:ascii="Times New Roman" w:eastAsia="Calibri" w:hAnsi="Times New Roman" w:cs="Times New Roman"/>
          <w:b/>
          <w:bCs/>
          <w:sz w:val="18"/>
          <w:szCs w:val="18"/>
        </w:rPr>
        <w:t xml:space="preserve"> </w:t>
      </w:r>
      <w:r w:rsidRPr="00F50D98">
        <w:rPr>
          <w:rFonts w:ascii="Times New Roman" w:eastAsia="Calibri" w:hAnsi="Times New Roman" w:cs="Times New Roman"/>
          <w:bCs/>
          <w:sz w:val="18"/>
          <w:szCs w:val="18"/>
        </w:rPr>
        <w:t>2.4.4.H numaralı maddesinin dördüncü fıkrasında yer alan “</w:t>
      </w:r>
      <w:proofErr w:type="spellStart"/>
      <w:r w:rsidRPr="00F50D98">
        <w:rPr>
          <w:rFonts w:ascii="Times New Roman" w:eastAsia="Calibri" w:hAnsi="Times New Roman" w:cs="Times New Roman"/>
          <w:bCs/>
          <w:sz w:val="18"/>
          <w:szCs w:val="18"/>
        </w:rPr>
        <w:t>immün</w:t>
      </w:r>
      <w:proofErr w:type="spellEnd"/>
      <w:r w:rsidRPr="00F50D98">
        <w:rPr>
          <w:rFonts w:ascii="Times New Roman" w:eastAsia="Calibri" w:hAnsi="Times New Roman" w:cs="Times New Roman"/>
          <w:bCs/>
          <w:sz w:val="18"/>
          <w:szCs w:val="18"/>
        </w:rPr>
        <w:t xml:space="preserve"> plazma tedarik ve uygulama,” ibaresinden sonra gelmek üzere “</w:t>
      </w:r>
      <w:proofErr w:type="spellStart"/>
      <w:r w:rsidRPr="00F50D98">
        <w:rPr>
          <w:rFonts w:ascii="Times New Roman" w:eastAsia="Calibri" w:hAnsi="Times New Roman" w:cs="Times New Roman"/>
          <w:bCs/>
          <w:sz w:val="18"/>
          <w:szCs w:val="18"/>
        </w:rPr>
        <w:t>viral</w:t>
      </w:r>
      <w:proofErr w:type="spellEnd"/>
      <w:r w:rsidRPr="00F50D98">
        <w:rPr>
          <w:rFonts w:ascii="Times New Roman" w:eastAsia="Calibri" w:hAnsi="Times New Roman" w:cs="Times New Roman"/>
          <w:bCs/>
          <w:sz w:val="18"/>
          <w:szCs w:val="18"/>
        </w:rPr>
        <w:t xml:space="preserve"> </w:t>
      </w:r>
      <w:proofErr w:type="spellStart"/>
      <w:r w:rsidRPr="00F50D98">
        <w:rPr>
          <w:rFonts w:ascii="Times New Roman" w:eastAsia="Calibri" w:hAnsi="Times New Roman" w:cs="Times New Roman"/>
          <w:bCs/>
          <w:sz w:val="18"/>
          <w:szCs w:val="18"/>
        </w:rPr>
        <w:t>inaktivasyon</w:t>
      </w:r>
      <w:proofErr w:type="spellEnd"/>
      <w:r w:rsidRPr="00F50D98">
        <w:rPr>
          <w:rFonts w:ascii="Times New Roman" w:eastAsia="Calibri" w:hAnsi="Times New Roman" w:cs="Times New Roman"/>
          <w:bCs/>
          <w:sz w:val="18"/>
          <w:szCs w:val="18"/>
        </w:rPr>
        <w:t xml:space="preserve"> işlemi,” ibaresi eklenmiştir.</w:t>
      </w:r>
    </w:p>
    <w:p w:rsidR="00703435" w:rsidRPr="00703435" w:rsidRDefault="00703435" w:rsidP="00703435">
      <w:pPr>
        <w:tabs>
          <w:tab w:val="left" w:pos="567"/>
          <w:tab w:val="left" w:pos="709"/>
          <w:tab w:val="left" w:pos="851"/>
        </w:tabs>
        <w:spacing w:after="0" w:line="240" w:lineRule="auto"/>
        <w:jc w:val="both"/>
        <w:rPr>
          <w:rFonts w:ascii="Times New Roman" w:hAnsi="Times New Roman" w:cs="Times New Roman"/>
          <w:color w:val="000000"/>
          <w:sz w:val="18"/>
          <w:szCs w:val="18"/>
        </w:rPr>
      </w:pPr>
      <w:r>
        <w:rPr>
          <w:rFonts w:ascii="Times New Roman" w:hAnsi="Times New Roman" w:cs="Times New Roman"/>
          <w:b/>
          <w:color w:val="000000"/>
          <w:sz w:val="18"/>
          <w:szCs w:val="18"/>
        </w:rPr>
        <w:t xml:space="preserve">                </w:t>
      </w:r>
      <w:r w:rsidRPr="00703435">
        <w:rPr>
          <w:rFonts w:ascii="Times New Roman" w:hAnsi="Times New Roman" w:cs="Times New Roman"/>
          <w:b/>
          <w:color w:val="000000"/>
          <w:sz w:val="18"/>
          <w:szCs w:val="18"/>
        </w:rPr>
        <w:t xml:space="preserve">MADDE </w:t>
      </w:r>
      <w:r>
        <w:rPr>
          <w:rFonts w:ascii="Times New Roman" w:hAnsi="Times New Roman" w:cs="Times New Roman"/>
          <w:b/>
          <w:color w:val="000000"/>
          <w:sz w:val="18"/>
          <w:szCs w:val="18"/>
        </w:rPr>
        <w:t>3</w:t>
      </w:r>
      <w:r w:rsidRPr="00703435">
        <w:rPr>
          <w:rFonts w:ascii="Times New Roman" w:hAnsi="Times New Roman" w:cs="Times New Roman"/>
          <w:color w:val="000000"/>
          <w:sz w:val="18"/>
          <w:szCs w:val="18"/>
        </w:rPr>
        <w:t>- Aynı Tebliğin 3.3.34</w:t>
      </w:r>
      <w:r>
        <w:rPr>
          <w:rFonts w:ascii="Times New Roman" w:hAnsi="Times New Roman" w:cs="Times New Roman"/>
          <w:color w:val="000000"/>
          <w:sz w:val="18"/>
          <w:szCs w:val="18"/>
        </w:rPr>
        <w:t xml:space="preserve"> </w:t>
      </w:r>
      <w:r w:rsidRPr="00F50D98">
        <w:rPr>
          <w:rFonts w:ascii="Times New Roman" w:eastAsia="Calibri" w:hAnsi="Times New Roman" w:cs="Times New Roman"/>
          <w:bCs/>
          <w:sz w:val="18"/>
          <w:szCs w:val="18"/>
        </w:rPr>
        <w:t>numaralı</w:t>
      </w:r>
      <w:r w:rsidRPr="00703435">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maddesine </w:t>
      </w:r>
      <w:r w:rsidRPr="00703435">
        <w:rPr>
          <w:rFonts w:ascii="Times New Roman" w:hAnsi="Times New Roman" w:cs="Times New Roman"/>
          <w:color w:val="000000"/>
          <w:sz w:val="18"/>
          <w:szCs w:val="18"/>
        </w:rPr>
        <w:t>aşağıdaki fıkralar eklenmiştir.</w:t>
      </w:r>
    </w:p>
    <w:p w:rsidR="00703435" w:rsidRPr="00703435" w:rsidRDefault="00703435" w:rsidP="00703435">
      <w:pPr>
        <w:tabs>
          <w:tab w:val="left" w:pos="567"/>
        </w:tabs>
        <w:spacing w:after="0" w:line="240" w:lineRule="exact"/>
        <w:contextualSpacing/>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w:t>
      </w:r>
      <w:r w:rsidRPr="00703435">
        <w:rPr>
          <w:rFonts w:ascii="Times New Roman" w:hAnsi="Times New Roman" w:cs="Times New Roman"/>
          <w:color w:val="000000"/>
          <w:sz w:val="18"/>
          <w:szCs w:val="18"/>
        </w:rPr>
        <w:t xml:space="preserve">“(3) Eklem içi kırıklarda ve </w:t>
      </w:r>
      <w:proofErr w:type="spellStart"/>
      <w:r w:rsidRPr="00703435">
        <w:rPr>
          <w:rFonts w:ascii="Times New Roman" w:hAnsi="Times New Roman" w:cs="Times New Roman"/>
          <w:color w:val="000000"/>
          <w:sz w:val="18"/>
          <w:szCs w:val="18"/>
        </w:rPr>
        <w:t>artroskopik</w:t>
      </w:r>
      <w:proofErr w:type="spellEnd"/>
      <w:r w:rsidRPr="00703435">
        <w:rPr>
          <w:rFonts w:ascii="Times New Roman" w:hAnsi="Times New Roman" w:cs="Times New Roman"/>
          <w:color w:val="000000"/>
          <w:sz w:val="18"/>
          <w:szCs w:val="18"/>
        </w:rPr>
        <w:t xml:space="preserve"> cerrahide kullanılması halinde bedeli Kurumca karşılanır. </w:t>
      </w:r>
    </w:p>
    <w:p w:rsidR="00703435" w:rsidRDefault="00703435" w:rsidP="00703435">
      <w:pPr>
        <w:tabs>
          <w:tab w:val="left" w:pos="709"/>
        </w:tabs>
        <w:spacing w:after="0" w:line="240" w:lineRule="exact"/>
        <w:ind w:firstLine="709"/>
        <w:contextualSpacing/>
        <w:jc w:val="both"/>
        <w:rPr>
          <w:rFonts w:ascii="Times New Roman" w:hAnsi="Times New Roman" w:cs="Times New Roman"/>
          <w:color w:val="000000"/>
          <w:sz w:val="18"/>
          <w:szCs w:val="18"/>
        </w:rPr>
      </w:pPr>
      <w:r w:rsidRPr="00703435">
        <w:rPr>
          <w:rFonts w:ascii="Times New Roman" w:hAnsi="Times New Roman" w:cs="Times New Roman"/>
          <w:color w:val="000000"/>
          <w:sz w:val="18"/>
          <w:szCs w:val="18"/>
        </w:rPr>
        <w:t>(4) TV5680 SUT kodlu tıbbi malzemenin TV1080 ve TV1090 SUT kodları ile birlikte fatura edilmesi halinde bedeli Kurumca karşılanmaz.”</w:t>
      </w:r>
    </w:p>
    <w:p w:rsidR="00F74FB0" w:rsidRPr="00607F54" w:rsidRDefault="00F74FB0" w:rsidP="00F74FB0">
      <w:pPr>
        <w:spacing w:after="0" w:line="240" w:lineRule="auto"/>
        <w:ind w:firstLine="709"/>
        <w:jc w:val="both"/>
        <w:rPr>
          <w:rFonts w:ascii="Times New Roman" w:eastAsia="Calibri" w:hAnsi="Times New Roman" w:cs="Times New Roman"/>
          <w:sz w:val="18"/>
          <w:szCs w:val="18"/>
        </w:rPr>
      </w:pPr>
      <w:r w:rsidRPr="00607F54">
        <w:rPr>
          <w:rFonts w:ascii="Times New Roman" w:eastAsia="Calibri" w:hAnsi="Times New Roman" w:cs="Times New Roman"/>
          <w:b/>
          <w:sz w:val="18"/>
          <w:szCs w:val="18"/>
        </w:rPr>
        <w:t xml:space="preserve">MADDE </w:t>
      </w:r>
      <w:r w:rsidR="001831E7">
        <w:rPr>
          <w:rFonts w:ascii="Times New Roman" w:eastAsia="Calibri" w:hAnsi="Times New Roman" w:cs="Times New Roman"/>
          <w:b/>
          <w:sz w:val="18"/>
          <w:szCs w:val="18"/>
        </w:rPr>
        <w:t>4</w:t>
      </w:r>
      <w:r w:rsidRPr="00607F54">
        <w:rPr>
          <w:rFonts w:ascii="Times New Roman" w:eastAsia="Calibri" w:hAnsi="Times New Roman" w:cs="Times New Roman"/>
          <w:b/>
          <w:sz w:val="18"/>
          <w:szCs w:val="18"/>
        </w:rPr>
        <w:t>-</w:t>
      </w:r>
      <w:r w:rsidRPr="00607F54">
        <w:t xml:space="preserve"> </w:t>
      </w:r>
      <w:r w:rsidRPr="00703435">
        <w:rPr>
          <w:rFonts w:ascii="Times New Roman" w:hAnsi="Times New Roman" w:cs="Times New Roman"/>
          <w:color w:val="000000"/>
          <w:sz w:val="18"/>
          <w:szCs w:val="18"/>
        </w:rPr>
        <w:t xml:space="preserve">Aynı Tebliğin </w:t>
      </w:r>
      <w:r w:rsidRPr="00607F54">
        <w:rPr>
          <w:rFonts w:ascii="Times New Roman" w:eastAsia="Calibri" w:hAnsi="Times New Roman" w:cs="Times New Roman"/>
          <w:sz w:val="18"/>
          <w:szCs w:val="18"/>
        </w:rPr>
        <w:t>4.2.14.C numaralı maddesinin üçüncü fıkrasında aşağıdaki düzenlemeler yapılmıştır.</w:t>
      </w:r>
    </w:p>
    <w:p w:rsidR="00F74FB0" w:rsidRPr="00505884" w:rsidRDefault="00505884" w:rsidP="00505884">
      <w:pPr>
        <w:spacing w:after="0" w:line="240" w:lineRule="auto"/>
        <w:ind w:left="70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a) </w:t>
      </w:r>
      <w:r w:rsidR="00F74FB0" w:rsidRPr="00505884">
        <w:rPr>
          <w:rFonts w:ascii="Times New Roman" w:eastAsia="Calibri" w:hAnsi="Times New Roman" w:cs="Times New Roman"/>
          <w:sz w:val="18"/>
          <w:szCs w:val="18"/>
        </w:rPr>
        <w:t>(u) bendi aşağıdaki şekilde değiştirilmiştir.</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w:t>
      </w:r>
      <w:proofErr w:type="gramStart"/>
      <w:r w:rsidR="00390A6A">
        <w:rPr>
          <w:rFonts w:ascii="Times New Roman" w:eastAsia="Calibri" w:hAnsi="Times New Roman" w:cs="Times New Roman"/>
          <w:b/>
          <w:bCs/>
          <w:sz w:val="18"/>
          <w:szCs w:val="18"/>
        </w:rPr>
        <w:t>u</w:t>
      </w:r>
      <w:proofErr w:type="gramEnd"/>
      <w:r w:rsidRPr="00161BE8">
        <w:rPr>
          <w:rFonts w:ascii="Times New Roman" w:eastAsia="Calibri" w:hAnsi="Times New Roman" w:cs="Times New Roman"/>
          <w:b/>
          <w:bCs/>
          <w:sz w:val="18"/>
          <w:szCs w:val="18"/>
        </w:rPr>
        <w:t>)</w:t>
      </w:r>
      <w:r w:rsidRPr="00607F54">
        <w:rPr>
          <w:rFonts w:ascii="Times New Roman" w:eastAsia="Calibri" w:hAnsi="Times New Roman" w:cs="Times New Roman"/>
          <w:b/>
          <w:bCs/>
          <w:sz w:val="18"/>
          <w:szCs w:val="18"/>
        </w:rPr>
        <w:t xml:space="preserve"> </w:t>
      </w:r>
      <w:proofErr w:type="spellStart"/>
      <w:r w:rsidRPr="00607F54">
        <w:rPr>
          <w:rFonts w:ascii="Times New Roman" w:eastAsia="Calibri" w:hAnsi="Times New Roman" w:cs="Times New Roman"/>
          <w:b/>
          <w:bCs/>
          <w:sz w:val="18"/>
          <w:szCs w:val="18"/>
        </w:rPr>
        <w:t>Kabazitaksel</w:t>
      </w:r>
      <w:proofErr w:type="spellEnd"/>
      <w:r w:rsidRPr="00607F54">
        <w:rPr>
          <w:rFonts w:ascii="Times New Roman" w:eastAsia="Calibri" w:hAnsi="Times New Roman" w:cs="Times New Roman"/>
          <w:b/>
          <w:bCs/>
          <w:sz w:val="18"/>
          <w:szCs w:val="18"/>
        </w:rPr>
        <w:t xml:space="preserve">, </w:t>
      </w:r>
      <w:proofErr w:type="spellStart"/>
      <w:r w:rsidRPr="00607F54">
        <w:rPr>
          <w:rFonts w:ascii="Times New Roman" w:eastAsia="Calibri" w:hAnsi="Times New Roman" w:cs="Times New Roman"/>
          <w:b/>
          <w:bCs/>
          <w:sz w:val="18"/>
          <w:szCs w:val="18"/>
        </w:rPr>
        <w:t>enzalutamid</w:t>
      </w:r>
      <w:proofErr w:type="spellEnd"/>
      <w:r w:rsidRPr="00607F54">
        <w:rPr>
          <w:rFonts w:ascii="Times New Roman" w:eastAsia="Calibri" w:hAnsi="Times New Roman" w:cs="Times New Roman"/>
          <w:b/>
          <w:bCs/>
          <w:sz w:val="18"/>
          <w:szCs w:val="18"/>
        </w:rPr>
        <w:t xml:space="preserve"> ve </w:t>
      </w:r>
      <w:proofErr w:type="spellStart"/>
      <w:r w:rsidRPr="00607F54">
        <w:rPr>
          <w:rFonts w:ascii="Times New Roman" w:eastAsia="Calibri" w:hAnsi="Times New Roman" w:cs="Times New Roman"/>
          <w:b/>
          <w:bCs/>
          <w:sz w:val="18"/>
          <w:szCs w:val="18"/>
        </w:rPr>
        <w:t>abirateron</w:t>
      </w:r>
      <w:proofErr w:type="spellEnd"/>
      <w:r w:rsidRPr="00607F54">
        <w:rPr>
          <w:rFonts w:ascii="Times New Roman" w:eastAsia="Calibri" w:hAnsi="Times New Roman" w:cs="Times New Roman"/>
          <w:b/>
          <w:bCs/>
          <w:sz w:val="18"/>
          <w:szCs w:val="18"/>
        </w:rPr>
        <w:t>;</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1) </w:t>
      </w:r>
      <w:proofErr w:type="spellStart"/>
      <w:r w:rsidRPr="00607F54">
        <w:rPr>
          <w:rFonts w:ascii="Times New Roman" w:eastAsia="Calibri" w:hAnsi="Times New Roman" w:cs="Times New Roman"/>
          <w:bCs/>
          <w:sz w:val="18"/>
          <w:szCs w:val="18"/>
        </w:rPr>
        <w:t>Kabazitaksel</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hormonal</w:t>
      </w:r>
      <w:proofErr w:type="spellEnd"/>
      <w:r w:rsidRPr="00607F54">
        <w:rPr>
          <w:rFonts w:ascii="Times New Roman" w:eastAsia="Calibri" w:hAnsi="Times New Roman" w:cs="Times New Roman"/>
          <w:bCs/>
          <w:sz w:val="18"/>
          <w:szCs w:val="18"/>
        </w:rPr>
        <w:t xml:space="preserve"> tedaviye ve sonrasında </w:t>
      </w:r>
      <w:proofErr w:type="spellStart"/>
      <w:r w:rsidRPr="00607F54">
        <w:rPr>
          <w:rFonts w:ascii="Times New Roman" w:eastAsia="Calibri" w:hAnsi="Times New Roman" w:cs="Times New Roman"/>
          <w:bCs/>
          <w:sz w:val="18"/>
          <w:szCs w:val="18"/>
        </w:rPr>
        <w:t>dosetaksel</w:t>
      </w:r>
      <w:proofErr w:type="spellEnd"/>
      <w:r w:rsidRPr="00607F54">
        <w:rPr>
          <w:rFonts w:ascii="Times New Roman" w:eastAsia="Calibri" w:hAnsi="Times New Roman" w:cs="Times New Roman"/>
          <w:bCs/>
          <w:sz w:val="18"/>
          <w:szCs w:val="18"/>
        </w:rPr>
        <w:t xml:space="preserve"> temelli kemoterapiye dirençli, ECOG performans skoru 0-1 olan, </w:t>
      </w:r>
      <w:proofErr w:type="spellStart"/>
      <w:r w:rsidRPr="00607F54">
        <w:rPr>
          <w:rFonts w:ascii="Times New Roman" w:eastAsia="Calibri" w:hAnsi="Times New Roman" w:cs="Times New Roman"/>
          <w:bCs/>
          <w:sz w:val="18"/>
          <w:szCs w:val="18"/>
        </w:rPr>
        <w:t>progresyonun</w:t>
      </w:r>
      <w:proofErr w:type="spellEnd"/>
      <w:r w:rsidRPr="00607F54">
        <w:rPr>
          <w:rFonts w:ascii="Times New Roman" w:eastAsia="Calibri" w:hAnsi="Times New Roman" w:cs="Times New Roman"/>
          <w:bCs/>
          <w:sz w:val="18"/>
          <w:szCs w:val="18"/>
        </w:rPr>
        <w:t xml:space="preserve"> Prostat Spesifik Antijen (PSA) ve görüntüleme yöntemleriyle gösterildiği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prostat kanserli hastalarda </w:t>
      </w:r>
      <w:proofErr w:type="spellStart"/>
      <w:r w:rsidRPr="00607F54">
        <w:rPr>
          <w:rFonts w:ascii="Times New Roman" w:eastAsia="Calibri" w:hAnsi="Times New Roman" w:cs="Times New Roman"/>
          <w:bCs/>
          <w:sz w:val="18"/>
          <w:szCs w:val="18"/>
        </w:rPr>
        <w:t>prednizolon</w:t>
      </w:r>
      <w:proofErr w:type="spellEnd"/>
      <w:r w:rsidRPr="00607F54">
        <w:rPr>
          <w:rFonts w:ascii="Times New Roman" w:eastAsia="Calibri" w:hAnsi="Times New Roman" w:cs="Times New Roman"/>
          <w:bCs/>
          <w:sz w:val="18"/>
          <w:szCs w:val="18"/>
        </w:rPr>
        <w:t xml:space="preserve"> ile kombine olarak kullanılması halinde bedelleri Kurumca karşılanır.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2) </w:t>
      </w:r>
      <w:proofErr w:type="spellStart"/>
      <w:r w:rsidRPr="00607F54">
        <w:rPr>
          <w:rFonts w:ascii="Times New Roman" w:eastAsia="Calibri" w:hAnsi="Times New Roman" w:cs="Times New Roman"/>
          <w:bCs/>
          <w:sz w:val="18"/>
          <w:szCs w:val="18"/>
        </w:rPr>
        <w:t>Enzalutamid</w:t>
      </w:r>
      <w:proofErr w:type="spellEnd"/>
      <w:r w:rsidRPr="00607F54">
        <w:rPr>
          <w:rFonts w:ascii="Times New Roman" w:eastAsia="Calibri" w:hAnsi="Times New Roman" w:cs="Times New Roman"/>
          <w:bCs/>
          <w:sz w:val="18"/>
          <w:szCs w:val="18"/>
        </w:rPr>
        <w:t>;</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a) </w:t>
      </w:r>
      <w:proofErr w:type="spellStart"/>
      <w:r w:rsidRPr="00607F54">
        <w:rPr>
          <w:rFonts w:ascii="Times New Roman" w:eastAsia="Calibri" w:hAnsi="Times New Roman" w:cs="Times New Roman"/>
          <w:bCs/>
          <w:sz w:val="18"/>
          <w:szCs w:val="18"/>
        </w:rPr>
        <w:t>Kastrasyona</w:t>
      </w:r>
      <w:proofErr w:type="spellEnd"/>
      <w:r w:rsidRPr="00607F54">
        <w:rPr>
          <w:rFonts w:ascii="Times New Roman" w:eastAsia="Calibri" w:hAnsi="Times New Roman" w:cs="Times New Roman"/>
          <w:bCs/>
          <w:sz w:val="18"/>
          <w:szCs w:val="18"/>
        </w:rPr>
        <w:t xml:space="preserve"> dirençli </w:t>
      </w:r>
      <w:proofErr w:type="spellStart"/>
      <w:r w:rsidRPr="00607F54">
        <w:rPr>
          <w:rFonts w:ascii="Times New Roman" w:eastAsia="Calibri" w:hAnsi="Times New Roman" w:cs="Times New Roman"/>
          <w:bCs/>
          <w:sz w:val="18"/>
          <w:szCs w:val="18"/>
        </w:rPr>
        <w:t>progresyonun</w:t>
      </w:r>
      <w:proofErr w:type="spellEnd"/>
      <w:r w:rsidRPr="00607F54">
        <w:rPr>
          <w:rFonts w:ascii="Times New Roman" w:eastAsia="Calibri" w:hAnsi="Times New Roman" w:cs="Times New Roman"/>
          <w:bCs/>
          <w:sz w:val="18"/>
          <w:szCs w:val="18"/>
        </w:rPr>
        <w:t xml:space="preserve"> PSA ve görüntüleme yöntemleriyle gösterildiği ve testosteron düzeyi </w:t>
      </w:r>
      <w:proofErr w:type="spellStart"/>
      <w:r w:rsidRPr="00607F54">
        <w:rPr>
          <w:rFonts w:ascii="Times New Roman" w:eastAsia="Calibri" w:hAnsi="Times New Roman" w:cs="Times New Roman"/>
          <w:bCs/>
          <w:sz w:val="18"/>
          <w:szCs w:val="18"/>
        </w:rPr>
        <w:t>kastrasyon</w:t>
      </w:r>
      <w:proofErr w:type="spellEnd"/>
      <w:r w:rsidRPr="00607F54">
        <w:rPr>
          <w:rFonts w:ascii="Times New Roman" w:eastAsia="Calibri" w:hAnsi="Times New Roman" w:cs="Times New Roman"/>
          <w:bCs/>
          <w:sz w:val="18"/>
          <w:szCs w:val="18"/>
        </w:rPr>
        <w:t xml:space="preserve"> seviyesinde olan (˂50 </w:t>
      </w:r>
      <w:proofErr w:type="spellStart"/>
      <w:r w:rsidRPr="00607F54">
        <w:rPr>
          <w:rFonts w:ascii="Times New Roman" w:eastAsia="Calibri" w:hAnsi="Times New Roman" w:cs="Times New Roman"/>
          <w:bCs/>
          <w:sz w:val="18"/>
          <w:szCs w:val="18"/>
        </w:rPr>
        <w:t>ng</w:t>
      </w:r>
      <w:proofErr w:type="spellEnd"/>
      <w:r w:rsidRPr="00607F54">
        <w:rPr>
          <w:rFonts w:ascii="Times New Roman" w:eastAsia="Calibri" w:hAnsi="Times New Roman" w:cs="Times New Roman"/>
          <w:bCs/>
          <w:sz w:val="18"/>
          <w:szCs w:val="18"/>
        </w:rPr>
        <w:t xml:space="preserve">/dl), kemoterapinin </w:t>
      </w:r>
      <w:proofErr w:type="spellStart"/>
      <w:r w:rsidRPr="00607F54">
        <w:rPr>
          <w:rFonts w:ascii="Times New Roman" w:eastAsia="Calibri" w:hAnsi="Times New Roman" w:cs="Times New Roman"/>
          <w:bCs/>
          <w:sz w:val="18"/>
          <w:szCs w:val="18"/>
        </w:rPr>
        <w:t>kontrendike</w:t>
      </w:r>
      <w:proofErr w:type="spellEnd"/>
      <w:r w:rsidRPr="00607F54">
        <w:rPr>
          <w:rFonts w:ascii="Times New Roman" w:eastAsia="Calibri" w:hAnsi="Times New Roman" w:cs="Times New Roman"/>
          <w:bCs/>
          <w:sz w:val="18"/>
          <w:szCs w:val="18"/>
        </w:rPr>
        <w:t xml:space="preserve"> olduğu veya </w:t>
      </w:r>
      <w:proofErr w:type="spellStart"/>
      <w:r w:rsidRPr="00607F54">
        <w:rPr>
          <w:rFonts w:ascii="Times New Roman" w:eastAsia="Calibri" w:hAnsi="Times New Roman" w:cs="Times New Roman"/>
          <w:bCs/>
          <w:sz w:val="18"/>
          <w:szCs w:val="18"/>
        </w:rPr>
        <w:t>d</w:t>
      </w:r>
      <w:r w:rsidRPr="003B71B6">
        <w:rPr>
          <w:rFonts w:ascii="Times New Roman" w:eastAsia="Calibri" w:hAnsi="Times New Roman" w:cs="Times New Roman"/>
          <w:bCs/>
          <w:sz w:val="18"/>
          <w:szCs w:val="18"/>
        </w:rPr>
        <w:t>ia</w:t>
      </w:r>
      <w:r w:rsidRPr="00607F54">
        <w:rPr>
          <w:rFonts w:ascii="Times New Roman" w:eastAsia="Calibri" w:hAnsi="Times New Roman" w:cs="Times New Roman"/>
          <w:bCs/>
          <w:sz w:val="18"/>
          <w:szCs w:val="18"/>
        </w:rPr>
        <w:t>betes</w:t>
      </w:r>
      <w:proofErr w:type="spellEnd"/>
      <w:r w:rsidR="00337AAD">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mellitus</w:t>
      </w:r>
      <w:proofErr w:type="spellEnd"/>
      <w:r w:rsidRPr="00607F54">
        <w:rPr>
          <w:rFonts w:ascii="Times New Roman" w:eastAsia="Calibri" w:hAnsi="Times New Roman" w:cs="Times New Roman"/>
          <w:bCs/>
          <w:sz w:val="18"/>
          <w:szCs w:val="18"/>
        </w:rPr>
        <w:t xml:space="preserve"> tanısı olan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prostat kanserli hastalarda </w:t>
      </w:r>
      <w:proofErr w:type="spellStart"/>
      <w:r w:rsidRPr="00607F54">
        <w:rPr>
          <w:rFonts w:ascii="Times New Roman" w:eastAsia="Calibri" w:hAnsi="Times New Roman" w:cs="Times New Roman"/>
          <w:bCs/>
          <w:sz w:val="18"/>
          <w:szCs w:val="18"/>
        </w:rPr>
        <w:t>progresyona</w:t>
      </w:r>
      <w:proofErr w:type="spellEnd"/>
      <w:r w:rsidRPr="00607F54">
        <w:rPr>
          <w:rFonts w:ascii="Times New Roman" w:eastAsia="Calibri" w:hAnsi="Times New Roman" w:cs="Times New Roman"/>
          <w:bCs/>
          <w:sz w:val="18"/>
          <w:szCs w:val="18"/>
        </w:rPr>
        <w:t xml:space="preserve"> kadar kullanılması halinde bedelleri Kurumca karşılanır.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b)  </w:t>
      </w:r>
      <w:proofErr w:type="spellStart"/>
      <w:r w:rsidRPr="00607F54">
        <w:rPr>
          <w:rFonts w:ascii="Times New Roman" w:eastAsia="Calibri" w:hAnsi="Times New Roman" w:cs="Times New Roman"/>
          <w:bCs/>
          <w:sz w:val="18"/>
          <w:szCs w:val="18"/>
        </w:rPr>
        <w:t>Hormonal</w:t>
      </w:r>
      <w:proofErr w:type="spellEnd"/>
      <w:r w:rsidRPr="00607F54">
        <w:rPr>
          <w:rFonts w:ascii="Times New Roman" w:eastAsia="Calibri" w:hAnsi="Times New Roman" w:cs="Times New Roman"/>
          <w:bCs/>
          <w:sz w:val="18"/>
          <w:szCs w:val="18"/>
        </w:rPr>
        <w:t xml:space="preserve"> tedaviye ve sonrasında </w:t>
      </w:r>
      <w:proofErr w:type="spellStart"/>
      <w:r w:rsidRPr="00607F54">
        <w:rPr>
          <w:rFonts w:ascii="Times New Roman" w:eastAsia="Calibri" w:hAnsi="Times New Roman" w:cs="Times New Roman"/>
          <w:bCs/>
          <w:sz w:val="18"/>
          <w:szCs w:val="18"/>
        </w:rPr>
        <w:t>dosetaksel</w:t>
      </w:r>
      <w:proofErr w:type="spellEnd"/>
      <w:r w:rsidRPr="00607F54">
        <w:rPr>
          <w:rFonts w:ascii="Times New Roman" w:eastAsia="Calibri" w:hAnsi="Times New Roman" w:cs="Times New Roman"/>
          <w:bCs/>
          <w:sz w:val="18"/>
          <w:szCs w:val="18"/>
        </w:rPr>
        <w:t xml:space="preserve"> temelli kemoterapiye dirençli, ECOG performans skoru 0-1 olan, </w:t>
      </w:r>
      <w:proofErr w:type="spellStart"/>
      <w:r w:rsidRPr="00607F54">
        <w:rPr>
          <w:rFonts w:ascii="Times New Roman" w:eastAsia="Calibri" w:hAnsi="Times New Roman" w:cs="Times New Roman"/>
          <w:bCs/>
          <w:sz w:val="18"/>
          <w:szCs w:val="18"/>
        </w:rPr>
        <w:t>progresyonun</w:t>
      </w:r>
      <w:proofErr w:type="spellEnd"/>
      <w:r w:rsidRPr="00607F54">
        <w:rPr>
          <w:rFonts w:ascii="Times New Roman" w:eastAsia="Calibri" w:hAnsi="Times New Roman" w:cs="Times New Roman"/>
          <w:bCs/>
          <w:sz w:val="18"/>
          <w:szCs w:val="18"/>
        </w:rPr>
        <w:t xml:space="preserve"> PSA ve görüntüleme yöntemleriyle gösterildiği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prostat kanserli hastalarda kullanılması halinde bedelleri Kurumca karşılanır.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3) </w:t>
      </w:r>
      <w:proofErr w:type="spellStart"/>
      <w:r w:rsidRPr="00607F54">
        <w:rPr>
          <w:rFonts w:ascii="Times New Roman" w:eastAsia="Calibri" w:hAnsi="Times New Roman" w:cs="Times New Roman"/>
          <w:bCs/>
          <w:sz w:val="18"/>
          <w:szCs w:val="18"/>
        </w:rPr>
        <w:t>Abirateron</w:t>
      </w:r>
      <w:proofErr w:type="spellEnd"/>
      <w:r w:rsidRPr="00607F54">
        <w:rPr>
          <w:rFonts w:ascii="Times New Roman" w:eastAsia="Calibri" w:hAnsi="Times New Roman" w:cs="Times New Roman"/>
          <w:bCs/>
          <w:sz w:val="18"/>
          <w:szCs w:val="18"/>
        </w:rPr>
        <w:t>;</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a) </w:t>
      </w:r>
      <w:proofErr w:type="spellStart"/>
      <w:r w:rsidRPr="00607F54">
        <w:rPr>
          <w:rFonts w:ascii="Times New Roman" w:eastAsia="Calibri" w:hAnsi="Times New Roman" w:cs="Times New Roman"/>
          <w:bCs/>
          <w:sz w:val="18"/>
          <w:szCs w:val="18"/>
        </w:rPr>
        <w:t>Kastrasyona</w:t>
      </w:r>
      <w:proofErr w:type="spellEnd"/>
      <w:r w:rsidRPr="00607F54">
        <w:rPr>
          <w:rFonts w:ascii="Times New Roman" w:eastAsia="Calibri" w:hAnsi="Times New Roman" w:cs="Times New Roman"/>
          <w:bCs/>
          <w:sz w:val="18"/>
          <w:szCs w:val="18"/>
        </w:rPr>
        <w:t xml:space="preserve"> dirençli </w:t>
      </w:r>
      <w:proofErr w:type="spellStart"/>
      <w:r w:rsidRPr="00607F54">
        <w:rPr>
          <w:rFonts w:ascii="Times New Roman" w:eastAsia="Calibri" w:hAnsi="Times New Roman" w:cs="Times New Roman"/>
          <w:bCs/>
          <w:sz w:val="18"/>
          <w:szCs w:val="18"/>
        </w:rPr>
        <w:t>progresyonun</w:t>
      </w:r>
      <w:proofErr w:type="spellEnd"/>
      <w:r w:rsidRPr="00607F54">
        <w:rPr>
          <w:rFonts w:ascii="Times New Roman" w:eastAsia="Calibri" w:hAnsi="Times New Roman" w:cs="Times New Roman"/>
          <w:bCs/>
          <w:sz w:val="18"/>
          <w:szCs w:val="18"/>
        </w:rPr>
        <w:t xml:space="preserve"> PSA ve görüntüleme yöntemleriyle gösterildiği ve testosteron düzeyi </w:t>
      </w:r>
      <w:proofErr w:type="spellStart"/>
      <w:r w:rsidRPr="00607F54">
        <w:rPr>
          <w:rFonts w:ascii="Times New Roman" w:eastAsia="Calibri" w:hAnsi="Times New Roman" w:cs="Times New Roman"/>
          <w:bCs/>
          <w:sz w:val="18"/>
          <w:szCs w:val="18"/>
        </w:rPr>
        <w:t>kastrasyon</w:t>
      </w:r>
      <w:proofErr w:type="spellEnd"/>
      <w:r w:rsidRPr="00607F54">
        <w:rPr>
          <w:rFonts w:ascii="Times New Roman" w:eastAsia="Calibri" w:hAnsi="Times New Roman" w:cs="Times New Roman"/>
          <w:bCs/>
          <w:sz w:val="18"/>
          <w:szCs w:val="18"/>
        </w:rPr>
        <w:t xml:space="preserve"> seviyesinde olan (˂50 </w:t>
      </w:r>
      <w:proofErr w:type="spellStart"/>
      <w:r w:rsidRPr="00607F54">
        <w:rPr>
          <w:rFonts w:ascii="Times New Roman" w:eastAsia="Calibri" w:hAnsi="Times New Roman" w:cs="Times New Roman"/>
          <w:bCs/>
          <w:sz w:val="18"/>
          <w:szCs w:val="18"/>
        </w:rPr>
        <w:t>ng</w:t>
      </w:r>
      <w:proofErr w:type="spellEnd"/>
      <w:r w:rsidRPr="00607F54">
        <w:rPr>
          <w:rFonts w:ascii="Times New Roman" w:eastAsia="Calibri" w:hAnsi="Times New Roman" w:cs="Times New Roman"/>
          <w:bCs/>
          <w:sz w:val="18"/>
          <w:szCs w:val="18"/>
        </w:rPr>
        <w:t xml:space="preserve">/dl), kemoterapi için uygun olmayan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prostat kanserli hastalarda </w:t>
      </w:r>
      <w:proofErr w:type="spellStart"/>
      <w:r w:rsidRPr="00607F54">
        <w:rPr>
          <w:rFonts w:ascii="Times New Roman" w:eastAsia="Calibri" w:hAnsi="Times New Roman" w:cs="Times New Roman"/>
          <w:bCs/>
          <w:sz w:val="18"/>
          <w:szCs w:val="18"/>
        </w:rPr>
        <w:t>progresyona</w:t>
      </w:r>
      <w:proofErr w:type="spellEnd"/>
      <w:r w:rsidRPr="00607F54">
        <w:rPr>
          <w:rFonts w:ascii="Times New Roman" w:eastAsia="Calibri" w:hAnsi="Times New Roman" w:cs="Times New Roman"/>
          <w:bCs/>
          <w:sz w:val="18"/>
          <w:szCs w:val="18"/>
        </w:rPr>
        <w:t xml:space="preserve"> kadar </w:t>
      </w:r>
      <w:proofErr w:type="spellStart"/>
      <w:r w:rsidRPr="00607F54">
        <w:rPr>
          <w:rFonts w:ascii="Times New Roman" w:eastAsia="Calibri" w:hAnsi="Times New Roman" w:cs="Times New Roman"/>
          <w:bCs/>
          <w:sz w:val="18"/>
          <w:szCs w:val="18"/>
        </w:rPr>
        <w:t>prednizolon</w:t>
      </w:r>
      <w:proofErr w:type="spellEnd"/>
      <w:r w:rsidRPr="00607F54">
        <w:rPr>
          <w:rFonts w:ascii="Times New Roman" w:eastAsia="Calibri" w:hAnsi="Times New Roman" w:cs="Times New Roman"/>
          <w:bCs/>
          <w:sz w:val="18"/>
          <w:szCs w:val="18"/>
        </w:rPr>
        <w:t xml:space="preserve"> ile kombine olarak kullanılması halinde bedelleri Kurumca karşılanır.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b) </w:t>
      </w:r>
      <w:proofErr w:type="spellStart"/>
      <w:r w:rsidRPr="00607F54">
        <w:rPr>
          <w:rFonts w:ascii="Times New Roman" w:eastAsia="Calibri" w:hAnsi="Times New Roman" w:cs="Times New Roman"/>
          <w:bCs/>
          <w:sz w:val="18"/>
          <w:szCs w:val="18"/>
        </w:rPr>
        <w:t>Hormonal</w:t>
      </w:r>
      <w:proofErr w:type="spellEnd"/>
      <w:r w:rsidRPr="00607F54">
        <w:rPr>
          <w:rFonts w:ascii="Times New Roman" w:eastAsia="Calibri" w:hAnsi="Times New Roman" w:cs="Times New Roman"/>
          <w:bCs/>
          <w:sz w:val="18"/>
          <w:szCs w:val="18"/>
        </w:rPr>
        <w:t xml:space="preserve"> tedaviye ve sonrasında </w:t>
      </w:r>
      <w:proofErr w:type="spellStart"/>
      <w:r w:rsidRPr="00607F54">
        <w:rPr>
          <w:rFonts w:ascii="Times New Roman" w:eastAsia="Calibri" w:hAnsi="Times New Roman" w:cs="Times New Roman"/>
          <w:bCs/>
          <w:sz w:val="18"/>
          <w:szCs w:val="18"/>
        </w:rPr>
        <w:t>dosetaksel</w:t>
      </w:r>
      <w:proofErr w:type="spellEnd"/>
      <w:r w:rsidRPr="00607F54">
        <w:rPr>
          <w:rFonts w:ascii="Times New Roman" w:eastAsia="Calibri" w:hAnsi="Times New Roman" w:cs="Times New Roman"/>
          <w:bCs/>
          <w:sz w:val="18"/>
          <w:szCs w:val="18"/>
        </w:rPr>
        <w:t xml:space="preserve"> temelli kemoterapiye dirençli, ECOG performans skoru 0-1 olan, </w:t>
      </w:r>
      <w:proofErr w:type="spellStart"/>
      <w:proofErr w:type="gramStart"/>
      <w:r w:rsidRPr="00607F54">
        <w:rPr>
          <w:rFonts w:ascii="Times New Roman" w:eastAsia="Calibri" w:hAnsi="Times New Roman" w:cs="Times New Roman"/>
          <w:bCs/>
          <w:sz w:val="18"/>
          <w:szCs w:val="18"/>
        </w:rPr>
        <w:t>progresyonun</w:t>
      </w:r>
      <w:proofErr w:type="spellEnd"/>
      <w:proofErr w:type="gramEnd"/>
      <w:r w:rsidRPr="00607F54">
        <w:rPr>
          <w:rFonts w:ascii="Times New Roman" w:eastAsia="Calibri" w:hAnsi="Times New Roman" w:cs="Times New Roman"/>
          <w:bCs/>
          <w:sz w:val="18"/>
          <w:szCs w:val="18"/>
        </w:rPr>
        <w:t xml:space="preserve"> PSA ve görüntüleme yöntemleriyle gösterildiği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prostat kanserli hastalarda </w:t>
      </w:r>
      <w:proofErr w:type="spellStart"/>
      <w:r w:rsidRPr="00607F54">
        <w:rPr>
          <w:rFonts w:ascii="Times New Roman" w:eastAsia="Calibri" w:hAnsi="Times New Roman" w:cs="Times New Roman"/>
          <w:bCs/>
          <w:sz w:val="18"/>
          <w:szCs w:val="18"/>
        </w:rPr>
        <w:t>prednizolon</w:t>
      </w:r>
      <w:proofErr w:type="spellEnd"/>
      <w:r w:rsidRPr="00607F54">
        <w:rPr>
          <w:rFonts w:ascii="Times New Roman" w:eastAsia="Calibri" w:hAnsi="Times New Roman" w:cs="Times New Roman"/>
          <w:bCs/>
          <w:sz w:val="18"/>
          <w:szCs w:val="18"/>
        </w:rPr>
        <w:t xml:space="preserve"> ile kombine olarak kullanılması halinde bedelleri Kurumca karşılanır.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4) </w:t>
      </w:r>
      <w:proofErr w:type="spellStart"/>
      <w:r w:rsidRPr="00607F54">
        <w:rPr>
          <w:rFonts w:ascii="Times New Roman" w:eastAsia="Calibri" w:hAnsi="Times New Roman" w:cs="Times New Roman"/>
          <w:bCs/>
          <w:sz w:val="18"/>
          <w:szCs w:val="18"/>
        </w:rPr>
        <w:t>Kabazitaksel</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enzalutamid</w:t>
      </w:r>
      <w:proofErr w:type="spellEnd"/>
      <w:r w:rsidRPr="00607F54">
        <w:rPr>
          <w:rFonts w:ascii="Times New Roman" w:eastAsia="Calibri" w:hAnsi="Times New Roman" w:cs="Times New Roman"/>
          <w:bCs/>
          <w:sz w:val="18"/>
          <w:szCs w:val="18"/>
        </w:rPr>
        <w:t xml:space="preserve"> veya </w:t>
      </w:r>
      <w:proofErr w:type="spellStart"/>
      <w:r w:rsidRPr="00607F54">
        <w:rPr>
          <w:rFonts w:ascii="Times New Roman" w:eastAsia="Calibri" w:hAnsi="Times New Roman" w:cs="Times New Roman"/>
          <w:bCs/>
          <w:sz w:val="18"/>
          <w:szCs w:val="18"/>
        </w:rPr>
        <w:t>abirateron</w:t>
      </w:r>
      <w:proofErr w:type="spellEnd"/>
      <w:r w:rsidRPr="00607F54">
        <w:rPr>
          <w:rFonts w:ascii="Times New Roman" w:eastAsia="Calibri" w:hAnsi="Times New Roman" w:cs="Times New Roman"/>
          <w:bCs/>
          <w:sz w:val="18"/>
          <w:szCs w:val="18"/>
        </w:rPr>
        <w:t xml:space="preserve">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w:t>
      </w:r>
      <w:proofErr w:type="spellStart"/>
      <w:r w:rsidRPr="00607F54">
        <w:rPr>
          <w:rFonts w:ascii="Times New Roman" w:eastAsia="Calibri" w:hAnsi="Times New Roman" w:cs="Times New Roman"/>
          <w:bCs/>
          <w:sz w:val="18"/>
          <w:szCs w:val="18"/>
        </w:rPr>
        <w:t>progresyon</w:t>
      </w:r>
      <w:proofErr w:type="spellEnd"/>
      <w:r w:rsidRPr="00607F54">
        <w:rPr>
          <w:rFonts w:ascii="Times New Roman" w:eastAsia="Calibri" w:hAnsi="Times New Roman" w:cs="Times New Roman"/>
          <w:bCs/>
          <w:sz w:val="18"/>
          <w:szCs w:val="18"/>
        </w:rPr>
        <w:t xml:space="preserve"> olmadığı belirtilmelidir.</w:t>
      </w:r>
    </w:p>
    <w:p w:rsidR="009365D3" w:rsidRPr="009365D3" w:rsidRDefault="009365D3" w:rsidP="009365D3">
      <w:pPr>
        <w:spacing w:after="0" w:line="240" w:lineRule="auto"/>
        <w:ind w:firstLine="709"/>
        <w:jc w:val="both"/>
        <w:rPr>
          <w:rFonts w:ascii="Times New Roman" w:eastAsia="Calibri" w:hAnsi="Times New Roman" w:cs="Times New Roman"/>
          <w:bCs/>
          <w:sz w:val="18"/>
          <w:szCs w:val="18"/>
        </w:rPr>
      </w:pPr>
      <w:bookmarkStart w:id="5" w:name="_Hlk55305840"/>
      <w:r w:rsidRPr="009365D3">
        <w:rPr>
          <w:rFonts w:ascii="Times New Roman" w:eastAsia="Calibri" w:hAnsi="Times New Roman" w:cs="Times New Roman"/>
          <w:bCs/>
          <w:sz w:val="18"/>
          <w:szCs w:val="18"/>
        </w:rPr>
        <w:t xml:space="preserve">5) Kemoterapi için uygun olmayan/kemoterapinin </w:t>
      </w:r>
      <w:proofErr w:type="spellStart"/>
      <w:r w:rsidRPr="009365D3">
        <w:rPr>
          <w:rFonts w:ascii="Times New Roman" w:eastAsia="Calibri" w:hAnsi="Times New Roman" w:cs="Times New Roman"/>
          <w:bCs/>
          <w:sz w:val="18"/>
          <w:szCs w:val="18"/>
        </w:rPr>
        <w:t>kontrendike</w:t>
      </w:r>
      <w:proofErr w:type="spellEnd"/>
      <w:r w:rsidRPr="009365D3">
        <w:rPr>
          <w:rFonts w:ascii="Times New Roman" w:eastAsia="Calibri" w:hAnsi="Times New Roman" w:cs="Times New Roman"/>
          <w:bCs/>
          <w:sz w:val="18"/>
          <w:szCs w:val="18"/>
        </w:rPr>
        <w:t xml:space="preserve"> olduğu durumlar aşağıda yer almaktadır:</w:t>
      </w:r>
    </w:p>
    <w:p w:rsidR="00F74FB0" w:rsidRPr="00607F54" w:rsidRDefault="00F74FB0" w:rsidP="009365D3">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a) ECOG performans skorunun &gt;1 olması veya</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b) Kemik iliği rezervi ileri derecede azalarak </w:t>
      </w:r>
      <w:proofErr w:type="spellStart"/>
      <w:r w:rsidRPr="00607F54">
        <w:rPr>
          <w:rFonts w:ascii="Times New Roman" w:eastAsia="Calibri" w:hAnsi="Times New Roman" w:cs="Times New Roman"/>
          <w:bCs/>
          <w:sz w:val="18"/>
          <w:szCs w:val="18"/>
        </w:rPr>
        <w:t>nötrofil</w:t>
      </w:r>
      <w:proofErr w:type="spellEnd"/>
      <w:r w:rsidRPr="00607F54">
        <w:rPr>
          <w:rFonts w:ascii="Times New Roman" w:eastAsia="Calibri" w:hAnsi="Times New Roman" w:cs="Times New Roman"/>
          <w:bCs/>
          <w:sz w:val="18"/>
          <w:szCs w:val="18"/>
        </w:rPr>
        <w:t xml:space="preserve"> sayısının 1.500 hücre/mm³ ün altında veya </w:t>
      </w:r>
      <w:proofErr w:type="spellStart"/>
      <w:r w:rsidRPr="00607F54">
        <w:rPr>
          <w:rFonts w:ascii="Times New Roman" w:eastAsia="Calibri" w:hAnsi="Times New Roman" w:cs="Times New Roman"/>
          <w:bCs/>
          <w:sz w:val="18"/>
          <w:szCs w:val="18"/>
        </w:rPr>
        <w:t>trombosit</w:t>
      </w:r>
      <w:proofErr w:type="spellEnd"/>
      <w:r w:rsidRPr="00607F54">
        <w:rPr>
          <w:rFonts w:ascii="Times New Roman" w:eastAsia="Calibri" w:hAnsi="Times New Roman" w:cs="Times New Roman"/>
          <w:bCs/>
          <w:sz w:val="18"/>
          <w:szCs w:val="18"/>
        </w:rPr>
        <w:t xml:space="preserve"> sayısının 100.000/mm³ ün altında olması veya</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c) </w:t>
      </w:r>
      <w:proofErr w:type="spellStart"/>
      <w:r w:rsidRPr="00607F54">
        <w:rPr>
          <w:rFonts w:ascii="Times New Roman" w:eastAsia="Calibri" w:hAnsi="Times New Roman" w:cs="Times New Roman"/>
          <w:bCs/>
          <w:sz w:val="18"/>
          <w:szCs w:val="18"/>
        </w:rPr>
        <w:t>Kreatinin</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klirensinin</w:t>
      </w:r>
      <w:proofErr w:type="spellEnd"/>
      <w:r w:rsidRPr="00607F54">
        <w:rPr>
          <w:rFonts w:ascii="Times New Roman" w:eastAsia="Calibri" w:hAnsi="Times New Roman" w:cs="Times New Roman"/>
          <w:bCs/>
          <w:sz w:val="18"/>
          <w:szCs w:val="18"/>
        </w:rPr>
        <w:t xml:space="preserve"> &lt;45 ml/</w:t>
      </w:r>
      <w:proofErr w:type="spellStart"/>
      <w:r w:rsidRPr="00607F54">
        <w:rPr>
          <w:rFonts w:ascii="Times New Roman" w:eastAsia="Calibri" w:hAnsi="Times New Roman" w:cs="Times New Roman"/>
          <w:bCs/>
          <w:sz w:val="18"/>
          <w:szCs w:val="18"/>
        </w:rPr>
        <w:t>dk</w:t>
      </w:r>
      <w:proofErr w:type="spellEnd"/>
      <w:r w:rsidRPr="00607F54">
        <w:rPr>
          <w:rFonts w:ascii="Times New Roman" w:eastAsia="Calibri" w:hAnsi="Times New Roman" w:cs="Times New Roman"/>
          <w:bCs/>
          <w:sz w:val="18"/>
          <w:szCs w:val="18"/>
        </w:rPr>
        <w:t xml:space="preserve"> olması veya</w:t>
      </w:r>
    </w:p>
    <w:p w:rsidR="000B1477" w:rsidRDefault="00F74FB0" w:rsidP="00F74FB0">
      <w:pPr>
        <w:spacing w:after="0" w:line="240" w:lineRule="auto"/>
        <w:ind w:firstLine="709"/>
        <w:jc w:val="both"/>
        <w:rPr>
          <w:rFonts w:ascii="Times New Roman" w:eastAsia="Calibri" w:hAnsi="Times New Roman" w:cs="Times New Roman"/>
          <w:bCs/>
          <w:sz w:val="18"/>
          <w:szCs w:val="18"/>
        </w:rPr>
      </w:pPr>
      <w:proofErr w:type="gramStart"/>
      <w:r w:rsidRPr="00607F54">
        <w:rPr>
          <w:rFonts w:ascii="Times New Roman" w:eastAsia="Calibri" w:hAnsi="Times New Roman" w:cs="Times New Roman"/>
          <w:bCs/>
          <w:sz w:val="18"/>
          <w:szCs w:val="18"/>
        </w:rPr>
        <w:t>ç</w:t>
      </w:r>
      <w:proofErr w:type="gramEnd"/>
      <w:r w:rsidRPr="00607F54">
        <w:rPr>
          <w:rFonts w:ascii="Times New Roman" w:eastAsia="Calibri" w:hAnsi="Times New Roman" w:cs="Times New Roman"/>
          <w:bCs/>
          <w:sz w:val="18"/>
          <w:szCs w:val="18"/>
        </w:rPr>
        <w:t>) Karaciğer rezervinin düşük olması (</w:t>
      </w:r>
      <w:proofErr w:type="spellStart"/>
      <w:r w:rsidRPr="00607F54">
        <w:rPr>
          <w:rFonts w:ascii="Times New Roman" w:eastAsia="Calibri" w:hAnsi="Times New Roman" w:cs="Times New Roman"/>
          <w:bCs/>
          <w:sz w:val="18"/>
          <w:szCs w:val="18"/>
        </w:rPr>
        <w:t>Alanin</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Aminotransferaz</w:t>
      </w:r>
      <w:proofErr w:type="spellEnd"/>
      <w:r w:rsidRPr="00607F54">
        <w:rPr>
          <w:rFonts w:ascii="Times New Roman" w:eastAsia="Calibri" w:hAnsi="Times New Roman" w:cs="Times New Roman"/>
          <w:bCs/>
          <w:sz w:val="18"/>
          <w:szCs w:val="18"/>
        </w:rPr>
        <w:t xml:space="preserve"> (ALT) veya </w:t>
      </w:r>
      <w:proofErr w:type="spellStart"/>
      <w:r w:rsidRPr="00607F54">
        <w:rPr>
          <w:rFonts w:ascii="Times New Roman" w:eastAsia="Calibri" w:hAnsi="Times New Roman" w:cs="Times New Roman"/>
          <w:bCs/>
          <w:sz w:val="18"/>
          <w:szCs w:val="18"/>
        </w:rPr>
        <w:t>Aspartat</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Aminotransferaz</w:t>
      </w:r>
      <w:proofErr w:type="spellEnd"/>
      <w:r w:rsidRPr="00607F54">
        <w:rPr>
          <w:rFonts w:ascii="Times New Roman" w:eastAsia="Calibri" w:hAnsi="Times New Roman" w:cs="Times New Roman"/>
          <w:bCs/>
          <w:sz w:val="18"/>
          <w:szCs w:val="18"/>
        </w:rPr>
        <w:t xml:space="preserve"> (AST) düzeylerinin normal kabul edilen üst sınırın 5 katından fazla yükselmesi veya total </w:t>
      </w:r>
      <w:proofErr w:type="spellStart"/>
      <w:r w:rsidRPr="00607F54">
        <w:rPr>
          <w:rFonts w:ascii="Times New Roman" w:eastAsia="Calibri" w:hAnsi="Times New Roman" w:cs="Times New Roman"/>
          <w:bCs/>
          <w:sz w:val="18"/>
          <w:szCs w:val="18"/>
        </w:rPr>
        <w:t>bilirubin</w:t>
      </w:r>
      <w:proofErr w:type="spellEnd"/>
      <w:r w:rsidRPr="00607F54">
        <w:rPr>
          <w:rFonts w:ascii="Times New Roman" w:eastAsia="Calibri" w:hAnsi="Times New Roman" w:cs="Times New Roman"/>
          <w:bCs/>
          <w:sz w:val="18"/>
          <w:szCs w:val="18"/>
        </w:rPr>
        <w:t xml:space="preserve"> düzeyinin normal kabul edilen üst sınırın 3 katından fazla yükselmesi)</w:t>
      </w:r>
      <w:r w:rsidR="009365D3">
        <w:rPr>
          <w:rFonts w:ascii="Times New Roman" w:eastAsia="Calibri" w:hAnsi="Times New Roman" w:cs="Times New Roman"/>
          <w:bCs/>
          <w:sz w:val="18"/>
          <w:szCs w:val="18"/>
        </w:rPr>
        <w:t>.</w:t>
      </w:r>
      <w:r w:rsidRPr="00607F54">
        <w:rPr>
          <w:rFonts w:ascii="Times New Roman" w:eastAsia="Calibri" w:hAnsi="Times New Roman" w:cs="Times New Roman"/>
          <w:bCs/>
          <w:sz w:val="18"/>
          <w:szCs w:val="18"/>
        </w:rPr>
        <w:t xml:space="preserve"> </w:t>
      </w:r>
    </w:p>
    <w:bookmarkEnd w:id="5"/>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6) </w:t>
      </w:r>
      <w:proofErr w:type="spellStart"/>
      <w:r w:rsidRPr="00607F54">
        <w:rPr>
          <w:rFonts w:ascii="Times New Roman" w:eastAsia="Calibri" w:hAnsi="Times New Roman" w:cs="Times New Roman"/>
          <w:bCs/>
          <w:sz w:val="18"/>
          <w:szCs w:val="18"/>
        </w:rPr>
        <w:t>Enzalutamid</w:t>
      </w:r>
      <w:proofErr w:type="spellEnd"/>
      <w:r w:rsidRPr="00607F54">
        <w:rPr>
          <w:rFonts w:ascii="Times New Roman" w:eastAsia="Calibri" w:hAnsi="Times New Roman" w:cs="Times New Roman"/>
          <w:bCs/>
          <w:sz w:val="18"/>
          <w:szCs w:val="18"/>
        </w:rPr>
        <w:t xml:space="preserve"> ve </w:t>
      </w:r>
      <w:proofErr w:type="spellStart"/>
      <w:r w:rsidRPr="00607F54">
        <w:rPr>
          <w:rFonts w:ascii="Times New Roman" w:eastAsia="Calibri" w:hAnsi="Times New Roman" w:cs="Times New Roman"/>
          <w:bCs/>
          <w:sz w:val="18"/>
          <w:szCs w:val="18"/>
        </w:rPr>
        <w:t>abirateron</w:t>
      </w:r>
      <w:proofErr w:type="spellEnd"/>
      <w:r w:rsidRPr="00607F54">
        <w:rPr>
          <w:rFonts w:ascii="Times New Roman" w:eastAsia="Calibri" w:hAnsi="Times New Roman" w:cs="Times New Roman"/>
          <w:bCs/>
          <w:sz w:val="18"/>
          <w:szCs w:val="18"/>
        </w:rPr>
        <w:t xml:space="preserve"> etken maddeli ilaçların ardışık kullanımının bedelleri yalnızca Sağlık Bakanlığı </w:t>
      </w:r>
      <w:proofErr w:type="spellStart"/>
      <w:r w:rsidRPr="00607F54">
        <w:rPr>
          <w:rFonts w:ascii="Times New Roman" w:eastAsia="Calibri" w:hAnsi="Times New Roman" w:cs="Times New Roman"/>
          <w:bCs/>
          <w:sz w:val="18"/>
          <w:szCs w:val="18"/>
        </w:rPr>
        <w:t>endikasyon</w:t>
      </w:r>
      <w:proofErr w:type="spellEnd"/>
      <w:r w:rsidRPr="00607F54">
        <w:rPr>
          <w:rFonts w:ascii="Times New Roman" w:eastAsia="Calibri" w:hAnsi="Times New Roman" w:cs="Times New Roman"/>
          <w:bCs/>
          <w:sz w:val="18"/>
          <w:szCs w:val="18"/>
        </w:rPr>
        <w:t xml:space="preserve"> dışı ilaç kullanım onayı bulunması halinde Kurumca karşılanır.”</w:t>
      </w:r>
    </w:p>
    <w:p w:rsidR="00F74FB0" w:rsidRPr="00F74FB0" w:rsidRDefault="00F74FB0" w:rsidP="00F74FB0">
      <w:pPr>
        <w:spacing w:after="0" w:line="240" w:lineRule="auto"/>
        <w:jc w:val="both"/>
        <w:rPr>
          <w:rFonts w:ascii="Times New Roman" w:eastAsia="Calibri" w:hAnsi="Times New Roman" w:cs="Times New Roman"/>
          <w:bCs/>
          <w:sz w:val="18"/>
          <w:szCs w:val="18"/>
        </w:rPr>
      </w:pPr>
      <w:r>
        <w:rPr>
          <w:rFonts w:ascii="Times New Roman" w:eastAsia="Calibri" w:hAnsi="Times New Roman" w:cs="Times New Roman"/>
          <w:bCs/>
          <w:sz w:val="18"/>
          <w:szCs w:val="18"/>
        </w:rPr>
        <w:t xml:space="preserve">                b) </w:t>
      </w:r>
      <w:r w:rsidR="001831E7">
        <w:rPr>
          <w:rFonts w:ascii="Times New Roman" w:eastAsia="Calibri" w:hAnsi="Times New Roman" w:cs="Times New Roman"/>
          <w:bCs/>
          <w:sz w:val="18"/>
          <w:szCs w:val="18"/>
        </w:rPr>
        <w:t>(</w:t>
      </w:r>
      <w:proofErr w:type="spellStart"/>
      <w:r w:rsidRPr="001831E7">
        <w:rPr>
          <w:rFonts w:ascii="Times New Roman" w:eastAsia="Calibri" w:hAnsi="Times New Roman" w:cs="Times New Roman"/>
          <w:bCs/>
          <w:sz w:val="18"/>
          <w:szCs w:val="18"/>
        </w:rPr>
        <w:t>üü</w:t>
      </w:r>
      <w:proofErr w:type="spellEnd"/>
      <w:r w:rsidR="001831E7">
        <w:rPr>
          <w:rFonts w:ascii="Times New Roman" w:eastAsia="Calibri" w:hAnsi="Times New Roman" w:cs="Times New Roman"/>
          <w:b/>
          <w:bCs/>
          <w:sz w:val="18"/>
          <w:szCs w:val="18"/>
        </w:rPr>
        <w:t>)</w:t>
      </w:r>
      <w:r w:rsidRPr="00F74FB0">
        <w:rPr>
          <w:rFonts w:ascii="Times New Roman" w:eastAsia="Calibri" w:hAnsi="Times New Roman" w:cs="Times New Roman"/>
          <w:bCs/>
          <w:sz w:val="18"/>
          <w:szCs w:val="18"/>
        </w:rPr>
        <w:t xml:space="preserve"> bendinin birinci alt </w:t>
      </w:r>
      <w:r w:rsidRPr="003B71B6">
        <w:rPr>
          <w:rFonts w:ascii="Times New Roman" w:eastAsia="Calibri" w:hAnsi="Times New Roman" w:cs="Times New Roman"/>
          <w:bCs/>
          <w:sz w:val="18"/>
          <w:szCs w:val="18"/>
        </w:rPr>
        <w:t>bendi</w:t>
      </w:r>
      <w:r w:rsidRPr="00F74FB0">
        <w:rPr>
          <w:rFonts w:ascii="Times New Roman" w:eastAsia="Calibri" w:hAnsi="Times New Roman" w:cs="Times New Roman"/>
          <w:bCs/>
          <w:sz w:val="18"/>
          <w:szCs w:val="18"/>
        </w:rPr>
        <w:t xml:space="preserve"> aşağıdaki </w:t>
      </w:r>
      <w:r w:rsidRPr="003B71B6">
        <w:rPr>
          <w:rFonts w:ascii="Times New Roman" w:eastAsia="Calibri" w:hAnsi="Times New Roman" w:cs="Times New Roman"/>
          <w:bCs/>
          <w:sz w:val="18"/>
          <w:szCs w:val="18"/>
        </w:rPr>
        <w:t>şekilde</w:t>
      </w:r>
      <w:r w:rsidRPr="00F74FB0">
        <w:rPr>
          <w:rFonts w:ascii="Times New Roman" w:eastAsia="Calibri" w:hAnsi="Times New Roman" w:cs="Times New Roman"/>
          <w:bCs/>
          <w:sz w:val="18"/>
          <w:szCs w:val="18"/>
        </w:rPr>
        <w:t xml:space="preserve"> değiştirilmiştir.</w:t>
      </w:r>
    </w:p>
    <w:p w:rsidR="009365D3" w:rsidRPr="009365D3" w:rsidRDefault="00144124" w:rsidP="008D0317">
      <w:pPr>
        <w:spacing w:after="0" w:line="240" w:lineRule="auto"/>
        <w:ind w:firstLine="709"/>
        <w:jc w:val="both"/>
        <w:rPr>
          <w:rFonts w:ascii="Times New Roman" w:eastAsia="Calibri" w:hAnsi="Times New Roman" w:cs="Times New Roman"/>
          <w:bCs/>
          <w:sz w:val="18"/>
          <w:szCs w:val="18"/>
        </w:rPr>
      </w:pPr>
      <w:r w:rsidRPr="00144124">
        <w:rPr>
          <w:rFonts w:ascii="Times New Roman" w:eastAsia="Calibri" w:hAnsi="Times New Roman" w:cs="Times New Roman"/>
          <w:bCs/>
          <w:sz w:val="18"/>
          <w:szCs w:val="18"/>
        </w:rPr>
        <w:t>“</w:t>
      </w:r>
      <w:r w:rsidR="009365D3">
        <w:rPr>
          <w:rFonts w:ascii="Times New Roman" w:eastAsia="Calibri" w:hAnsi="Times New Roman" w:cs="Times New Roman"/>
          <w:bCs/>
          <w:sz w:val="18"/>
          <w:szCs w:val="18"/>
        </w:rPr>
        <w:t xml:space="preserve">1) </w:t>
      </w:r>
      <w:r w:rsidR="009365D3" w:rsidRPr="009365D3">
        <w:rPr>
          <w:rFonts w:ascii="Times New Roman" w:eastAsia="Calibri" w:hAnsi="Times New Roman" w:cs="Times New Roman"/>
          <w:bCs/>
          <w:sz w:val="18"/>
          <w:szCs w:val="18"/>
        </w:rPr>
        <w:t xml:space="preserve">Kronik </w:t>
      </w:r>
      <w:proofErr w:type="spellStart"/>
      <w:r w:rsidR="009365D3" w:rsidRPr="009365D3">
        <w:rPr>
          <w:rFonts w:ascii="Times New Roman" w:eastAsia="Calibri" w:hAnsi="Times New Roman" w:cs="Times New Roman"/>
          <w:bCs/>
          <w:sz w:val="18"/>
          <w:szCs w:val="18"/>
        </w:rPr>
        <w:t>lenfositik</w:t>
      </w:r>
      <w:proofErr w:type="spellEnd"/>
      <w:r w:rsidR="009365D3" w:rsidRPr="009365D3">
        <w:rPr>
          <w:rFonts w:ascii="Times New Roman" w:eastAsia="Calibri" w:hAnsi="Times New Roman" w:cs="Times New Roman"/>
          <w:bCs/>
          <w:sz w:val="18"/>
          <w:szCs w:val="18"/>
        </w:rPr>
        <w:t xml:space="preserve"> lösemi hastalarında </w:t>
      </w:r>
      <w:proofErr w:type="spellStart"/>
      <w:r w:rsidR="009365D3" w:rsidRPr="009365D3">
        <w:rPr>
          <w:rFonts w:ascii="Times New Roman" w:eastAsia="Calibri" w:hAnsi="Times New Roman" w:cs="Times New Roman"/>
          <w:bCs/>
          <w:sz w:val="18"/>
          <w:szCs w:val="18"/>
        </w:rPr>
        <w:t>monoterapi</w:t>
      </w:r>
      <w:proofErr w:type="spellEnd"/>
      <w:r w:rsidR="009365D3" w:rsidRPr="009365D3">
        <w:rPr>
          <w:rFonts w:ascii="Times New Roman" w:eastAsia="Calibri" w:hAnsi="Times New Roman" w:cs="Times New Roman"/>
          <w:bCs/>
          <w:sz w:val="18"/>
          <w:szCs w:val="18"/>
        </w:rPr>
        <w:t xml:space="preserve"> veya </w:t>
      </w:r>
      <w:proofErr w:type="spellStart"/>
      <w:r w:rsidR="009365D3" w:rsidRPr="009365D3">
        <w:rPr>
          <w:rFonts w:ascii="Times New Roman" w:eastAsia="Calibri" w:hAnsi="Times New Roman" w:cs="Times New Roman"/>
          <w:bCs/>
          <w:sz w:val="18"/>
          <w:szCs w:val="18"/>
        </w:rPr>
        <w:t>rituksimab</w:t>
      </w:r>
      <w:proofErr w:type="spellEnd"/>
      <w:r w:rsidR="009365D3" w:rsidRPr="009365D3">
        <w:rPr>
          <w:rFonts w:ascii="Times New Roman" w:eastAsia="Calibri" w:hAnsi="Times New Roman" w:cs="Times New Roman"/>
          <w:bCs/>
          <w:sz w:val="18"/>
          <w:szCs w:val="18"/>
        </w:rPr>
        <w:t xml:space="preserve"> ile kombine olarak aşağıda tanımlanan durumlardan herhangi birinde </w:t>
      </w:r>
      <w:proofErr w:type="spellStart"/>
      <w:r w:rsidR="009365D3" w:rsidRPr="009365D3">
        <w:rPr>
          <w:rFonts w:ascii="Times New Roman" w:eastAsia="Calibri" w:hAnsi="Times New Roman" w:cs="Times New Roman"/>
          <w:bCs/>
          <w:sz w:val="18"/>
          <w:szCs w:val="18"/>
        </w:rPr>
        <w:t>progresyona</w:t>
      </w:r>
      <w:proofErr w:type="spellEnd"/>
      <w:r w:rsidR="009365D3" w:rsidRPr="009365D3">
        <w:rPr>
          <w:rFonts w:ascii="Times New Roman" w:eastAsia="Calibri" w:hAnsi="Times New Roman" w:cs="Times New Roman"/>
          <w:bCs/>
          <w:sz w:val="18"/>
          <w:szCs w:val="18"/>
        </w:rPr>
        <w:t xml:space="preserve"> kadar kullanılması halinde bedelleri Kurumca karşılanır.</w:t>
      </w:r>
    </w:p>
    <w:p w:rsidR="009365D3" w:rsidRPr="009365D3" w:rsidRDefault="009365D3" w:rsidP="008D0317">
      <w:pPr>
        <w:spacing w:after="0" w:line="240" w:lineRule="auto"/>
        <w:ind w:firstLine="360"/>
        <w:jc w:val="both"/>
        <w:rPr>
          <w:rFonts w:ascii="Times New Roman" w:eastAsia="Calibri" w:hAnsi="Times New Roman" w:cs="Times New Roman"/>
          <w:bCs/>
          <w:sz w:val="18"/>
          <w:szCs w:val="18"/>
        </w:rPr>
      </w:pPr>
      <w:r>
        <w:rPr>
          <w:rFonts w:ascii="Times New Roman" w:eastAsia="Calibri" w:hAnsi="Times New Roman" w:cs="Times New Roman"/>
          <w:bCs/>
          <w:sz w:val="18"/>
          <w:szCs w:val="18"/>
        </w:rPr>
        <w:t xml:space="preserve">         a) </w:t>
      </w:r>
      <w:r w:rsidRPr="009365D3">
        <w:rPr>
          <w:rFonts w:ascii="Times New Roman" w:eastAsia="Calibri" w:hAnsi="Times New Roman" w:cs="Times New Roman"/>
          <w:bCs/>
          <w:sz w:val="18"/>
          <w:szCs w:val="18"/>
        </w:rPr>
        <w:t xml:space="preserve">17p </w:t>
      </w:r>
      <w:proofErr w:type="spellStart"/>
      <w:r w:rsidRPr="009365D3">
        <w:rPr>
          <w:rFonts w:ascii="Times New Roman" w:eastAsia="Calibri" w:hAnsi="Times New Roman" w:cs="Times New Roman"/>
          <w:bCs/>
          <w:sz w:val="18"/>
          <w:szCs w:val="18"/>
        </w:rPr>
        <w:t>delesyonu</w:t>
      </w:r>
      <w:proofErr w:type="spellEnd"/>
      <w:r w:rsidRPr="009365D3">
        <w:rPr>
          <w:rFonts w:ascii="Times New Roman" w:eastAsia="Calibri" w:hAnsi="Times New Roman" w:cs="Times New Roman"/>
          <w:bCs/>
          <w:sz w:val="18"/>
          <w:szCs w:val="18"/>
        </w:rPr>
        <w:t xml:space="preserve">, TP53 mutasyonu, CD38 pozitifliği, ZAP70 pozitifliği veya </w:t>
      </w:r>
      <w:proofErr w:type="spellStart"/>
      <w:r w:rsidRPr="009365D3">
        <w:rPr>
          <w:rFonts w:ascii="Times New Roman" w:eastAsia="Calibri" w:hAnsi="Times New Roman" w:cs="Times New Roman"/>
          <w:bCs/>
          <w:sz w:val="18"/>
          <w:szCs w:val="18"/>
        </w:rPr>
        <w:t>immunoglobulin</w:t>
      </w:r>
      <w:proofErr w:type="spellEnd"/>
      <w:r w:rsidRPr="009365D3">
        <w:rPr>
          <w:rFonts w:ascii="Times New Roman" w:eastAsia="Calibri" w:hAnsi="Times New Roman" w:cs="Times New Roman"/>
          <w:bCs/>
          <w:sz w:val="18"/>
          <w:szCs w:val="18"/>
        </w:rPr>
        <w:t xml:space="preserve"> </w:t>
      </w:r>
      <w:proofErr w:type="spellStart"/>
      <w:r w:rsidRPr="009365D3">
        <w:rPr>
          <w:rFonts w:ascii="Times New Roman" w:eastAsia="Calibri" w:hAnsi="Times New Roman" w:cs="Times New Roman"/>
          <w:bCs/>
          <w:sz w:val="18"/>
          <w:szCs w:val="18"/>
        </w:rPr>
        <w:t>variable</w:t>
      </w:r>
      <w:proofErr w:type="spellEnd"/>
      <w:r w:rsidRPr="009365D3">
        <w:rPr>
          <w:rFonts w:ascii="Times New Roman" w:eastAsia="Calibri" w:hAnsi="Times New Roman" w:cs="Times New Roman"/>
          <w:bCs/>
          <w:sz w:val="18"/>
          <w:szCs w:val="18"/>
        </w:rPr>
        <w:t xml:space="preserve"> bölge mutasyonu yokluğu özelliklerinden herhangi birini taşıyan, </w:t>
      </w:r>
    </w:p>
    <w:p w:rsidR="009365D3" w:rsidRPr="009365D3" w:rsidRDefault="009365D3" w:rsidP="009365D3">
      <w:pPr>
        <w:spacing w:after="0" w:line="240" w:lineRule="auto"/>
        <w:ind w:left="360"/>
        <w:jc w:val="both"/>
        <w:rPr>
          <w:rFonts w:ascii="Times New Roman" w:eastAsia="Calibri" w:hAnsi="Times New Roman" w:cs="Times New Roman"/>
          <w:bCs/>
          <w:sz w:val="18"/>
          <w:szCs w:val="18"/>
        </w:rPr>
      </w:pPr>
      <w:r>
        <w:rPr>
          <w:rFonts w:ascii="Times New Roman" w:eastAsia="Calibri" w:hAnsi="Times New Roman" w:cs="Times New Roman"/>
          <w:bCs/>
          <w:sz w:val="18"/>
          <w:szCs w:val="18"/>
        </w:rPr>
        <w:t xml:space="preserve">         b) </w:t>
      </w:r>
      <w:r w:rsidRPr="009365D3">
        <w:rPr>
          <w:rFonts w:ascii="Times New Roman" w:eastAsia="Calibri" w:hAnsi="Times New Roman" w:cs="Times New Roman"/>
          <w:bCs/>
          <w:sz w:val="18"/>
          <w:szCs w:val="18"/>
        </w:rPr>
        <w:t>İlk basamak tedaviye yanıtsız,</w:t>
      </w:r>
    </w:p>
    <w:p w:rsidR="009365D3" w:rsidRPr="009365D3" w:rsidRDefault="009365D3" w:rsidP="009365D3">
      <w:pPr>
        <w:spacing w:after="0" w:line="240" w:lineRule="auto"/>
        <w:ind w:left="360"/>
        <w:jc w:val="both"/>
        <w:rPr>
          <w:rFonts w:ascii="Times New Roman" w:eastAsia="Calibri" w:hAnsi="Times New Roman" w:cs="Times New Roman"/>
          <w:bCs/>
          <w:sz w:val="18"/>
          <w:szCs w:val="18"/>
        </w:rPr>
      </w:pPr>
      <w:r>
        <w:rPr>
          <w:rFonts w:ascii="Times New Roman" w:eastAsia="Calibri" w:hAnsi="Times New Roman" w:cs="Times New Roman"/>
          <w:bCs/>
          <w:sz w:val="18"/>
          <w:szCs w:val="18"/>
        </w:rPr>
        <w:t xml:space="preserve">         c) </w:t>
      </w:r>
      <w:r w:rsidRPr="009365D3">
        <w:rPr>
          <w:rFonts w:ascii="Times New Roman" w:eastAsia="Calibri" w:hAnsi="Times New Roman" w:cs="Times New Roman"/>
          <w:bCs/>
          <w:sz w:val="18"/>
          <w:szCs w:val="18"/>
        </w:rPr>
        <w:t xml:space="preserve">Birinci basamak tedavi sonrası 6 ay içinde </w:t>
      </w:r>
      <w:proofErr w:type="spellStart"/>
      <w:r w:rsidRPr="009365D3">
        <w:rPr>
          <w:rFonts w:ascii="Times New Roman" w:eastAsia="Calibri" w:hAnsi="Times New Roman" w:cs="Times New Roman"/>
          <w:bCs/>
          <w:sz w:val="18"/>
          <w:szCs w:val="18"/>
        </w:rPr>
        <w:t>nüks</w:t>
      </w:r>
      <w:proofErr w:type="spellEnd"/>
      <w:r w:rsidRPr="009365D3">
        <w:rPr>
          <w:rFonts w:ascii="Times New Roman" w:eastAsia="Calibri" w:hAnsi="Times New Roman" w:cs="Times New Roman"/>
          <w:bCs/>
          <w:sz w:val="18"/>
          <w:szCs w:val="18"/>
        </w:rPr>
        <w:t xml:space="preserve"> gelişen, </w:t>
      </w:r>
    </w:p>
    <w:p w:rsidR="009365D3" w:rsidRPr="00144124" w:rsidRDefault="009365D3" w:rsidP="009365D3">
      <w:pPr>
        <w:spacing w:after="0" w:line="240" w:lineRule="auto"/>
        <w:ind w:firstLine="708"/>
        <w:jc w:val="both"/>
        <w:rPr>
          <w:rFonts w:ascii="Times New Roman" w:eastAsia="Calibri" w:hAnsi="Times New Roman" w:cs="Times New Roman"/>
          <w:bCs/>
          <w:sz w:val="18"/>
          <w:szCs w:val="18"/>
        </w:rPr>
      </w:pPr>
      <w:r>
        <w:rPr>
          <w:rFonts w:ascii="Times New Roman" w:eastAsia="Calibri" w:hAnsi="Times New Roman" w:cs="Times New Roman"/>
          <w:bCs/>
          <w:sz w:val="18"/>
          <w:szCs w:val="18"/>
        </w:rPr>
        <w:t xml:space="preserve"> </w:t>
      </w:r>
      <w:proofErr w:type="gramStart"/>
      <w:r w:rsidRPr="009365D3">
        <w:rPr>
          <w:rFonts w:ascii="Times New Roman" w:eastAsia="Calibri" w:hAnsi="Times New Roman" w:cs="Times New Roman"/>
          <w:bCs/>
          <w:sz w:val="18"/>
          <w:szCs w:val="18"/>
        </w:rPr>
        <w:t>ç</w:t>
      </w:r>
      <w:proofErr w:type="gramEnd"/>
      <w:r w:rsidRPr="009365D3">
        <w:rPr>
          <w:rFonts w:ascii="Times New Roman" w:eastAsia="Calibri" w:hAnsi="Times New Roman" w:cs="Times New Roman"/>
          <w:bCs/>
          <w:sz w:val="18"/>
          <w:szCs w:val="18"/>
        </w:rPr>
        <w:t xml:space="preserve">) Birinci fıkrada tanımlanan özelliklerden herhangi birini taşımamakla birlikte daha önce iki basamak tedavi sonrası yanıtsız olan veya </w:t>
      </w:r>
      <w:proofErr w:type="spellStart"/>
      <w:r w:rsidRPr="009365D3">
        <w:rPr>
          <w:rFonts w:ascii="Times New Roman" w:eastAsia="Calibri" w:hAnsi="Times New Roman" w:cs="Times New Roman"/>
          <w:bCs/>
          <w:sz w:val="18"/>
          <w:szCs w:val="18"/>
        </w:rPr>
        <w:t>nüks</w:t>
      </w:r>
      <w:proofErr w:type="spellEnd"/>
      <w:r w:rsidRPr="009365D3">
        <w:rPr>
          <w:rFonts w:ascii="Times New Roman" w:eastAsia="Calibri" w:hAnsi="Times New Roman" w:cs="Times New Roman"/>
          <w:bCs/>
          <w:sz w:val="18"/>
          <w:szCs w:val="18"/>
        </w:rPr>
        <w:t xml:space="preserve"> gelişen hastaların üçüncü basamak tedavisinde.</w:t>
      </w:r>
      <w:r w:rsidR="00390A6A">
        <w:rPr>
          <w:rFonts w:ascii="Times New Roman" w:eastAsia="Calibri" w:hAnsi="Times New Roman" w:cs="Times New Roman"/>
          <w:bCs/>
          <w:sz w:val="18"/>
          <w:szCs w:val="18"/>
        </w:rPr>
        <w:t>”</w:t>
      </w:r>
    </w:p>
    <w:p w:rsidR="00F74FB0" w:rsidRPr="003B71B6" w:rsidRDefault="001831E7" w:rsidP="001831E7">
      <w:pPr>
        <w:spacing w:after="0" w:line="240" w:lineRule="auto"/>
        <w:ind w:left="708"/>
        <w:jc w:val="both"/>
        <w:rPr>
          <w:rFonts w:ascii="Times New Roman" w:eastAsia="Calibri" w:hAnsi="Times New Roman" w:cs="Times New Roman"/>
          <w:bCs/>
          <w:sz w:val="18"/>
          <w:szCs w:val="18"/>
        </w:rPr>
      </w:pPr>
      <w:r w:rsidRPr="003B71B6">
        <w:rPr>
          <w:rFonts w:ascii="Times New Roman" w:eastAsia="Calibri" w:hAnsi="Times New Roman" w:cs="Times New Roman"/>
          <w:bCs/>
          <w:sz w:val="18"/>
          <w:szCs w:val="18"/>
        </w:rPr>
        <w:t xml:space="preserve">c) </w:t>
      </w:r>
      <w:r w:rsidR="00F74FB0" w:rsidRPr="003B71B6">
        <w:rPr>
          <w:rFonts w:ascii="Times New Roman" w:eastAsia="Calibri" w:hAnsi="Times New Roman" w:cs="Times New Roman"/>
          <w:bCs/>
          <w:sz w:val="18"/>
          <w:szCs w:val="18"/>
        </w:rPr>
        <w:t>Aynı fıkraya aşağıdaki bentler eklenmiştir.</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390A6A">
        <w:rPr>
          <w:rFonts w:ascii="Times New Roman" w:eastAsia="Calibri" w:hAnsi="Times New Roman" w:cs="Times New Roman"/>
          <w:bCs/>
          <w:sz w:val="18"/>
          <w:szCs w:val="18"/>
        </w:rPr>
        <w:t>“</w:t>
      </w:r>
      <w:proofErr w:type="spellStart"/>
      <w:proofErr w:type="gramStart"/>
      <w:r w:rsidRPr="00607F54">
        <w:rPr>
          <w:rFonts w:ascii="Times New Roman" w:eastAsia="Calibri" w:hAnsi="Times New Roman" w:cs="Times New Roman"/>
          <w:b/>
          <w:bCs/>
          <w:sz w:val="18"/>
          <w:szCs w:val="18"/>
        </w:rPr>
        <w:t>ggg</w:t>
      </w:r>
      <w:proofErr w:type="spellEnd"/>
      <w:proofErr w:type="gramEnd"/>
      <w:r w:rsidRPr="00607F54">
        <w:rPr>
          <w:rFonts w:ascii="Times New Roman" w:eastAsia="Calibri" w:hAnsi="Times New Roman" w:cs="Times New Roman"/>
          <w:b/>
          <w:bCs/>
          <w:sz w:val="18"/>
          <w:szCs w:val="18"/>
        </w:rPr>
        <w:t xml:space="preserve">) </w:t>
      </w:r>
      <w:proofErr w:type="spellStart"/>
      <w:r w:rsidRPr="00607F54">
        <w:rPr>
          <w:rFonts w:ascii="Times New Roman" w:eastAsia="Calibri" w:hAnsi="Times New Roman" w:cs="Times New Roman"/>
          <w:b/>
          <w:bCs/>
          <w:sz w:val="18"/>
          <w:szCs w:val="18"/>
        </w:rPr>
        <w:t>Vinflunin</w:t>
      </w:r>
      <w:proofErr w:type="spellEnd"/>
      <w:r w:rsidRPr="00607F54">
        <w:rPr>
          <w:rFonts w:ascii="Times New Roman" w:eastAsia="Calibri" w:hAnsi="Times New Roman" w:cs="Times New Roman"/>
          <w:b/>
          <w:bCs/>
          <w:sz w:val="18"/>
          <w:szCs w:val="18"/>
        </w:rPr>
        <w:t xml:space="preserve">; </w:t>
      </w:r>
      <w:r w:rsidRPr="00607F54">
        <w:rPr>
          <w:rFonts w:ascii="Times New Roman" w:eastAsia="Calibri" w:hAnsi="Times New Roman" w:cs="Times New Roman"/>
          <w:bCs/>
          <w:sz w:val="18"/>
          <w:szCs w:val="18"/>
        </w:rPr>
        <w:t xml:space="preserve">Platin bazlı kemoterapi sonrası </w:t>
      </w:r>
      <w:proofErr w:type="spellStart"/>
      <w:r w:rsidRPr="00607F54">
        <w:rPr>
          <w:rFonts w:ascii="Times New Roman" w:eastAsia="Calibri" w:hAnsi="Times New Roman" w:cs="Times New Roman"/>
          <w:bCs/>
          <w:sz w:val="18"/>
          <w:szCs w:val="18"/>
        </w:rPr>
        <w:t>progresyon</w:t>
      </w:r>
      <w:proofErr w:type="spellEnd"/>
      <w:r w:rsidRPr="00607F54">
        <w:rPr>
          <w:rFonts w:ascii="Times New Roman" w:eastAsia="Calibri" w:hAnsi="Times New Roman" w:cs="Times New Roman"/>
          <w:bCs/>
          <w:sz w:val="18"/>
          <w:szCs w:val="18"/>
        </w:rPr>
        <w:t xml:space="preserve"> gösteren, ECOG performans skoru 0-1 olan ileri evre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ürotelyal</w:t>
      </w:r>
      <w:proofErr w:type="spellEnd"/>
      <w:r w:rsidRPr="00607F54">
        <w:rPr>
          <w:rFonts w:ascii="Times New Roman" w:eastAsia="Calibri" w:hAnsi="Times New Roman" w:cs="Times New Roman"/>
          <w:bCs/>
          <w:sz w:val="18"/>
          <w:szCs w:val="18"/>
        </w:rPr>
        <w:t xml:space="preserve"> kanserli hastalarda en az bir tıbbi onkoloji uzman hekiminin yer aldığı en fazla 6 ay süreli sağlık kurulu raporuna istinaden tıbbi onkoloji uzman hekimleri tarafından reçete edilmesi halind</w:t>
      </w:r>
      <w:r w:rsidR="00161BE8">
        <w:rPr>
          <w:rFonts w:ascii="Times New Roman" w:eastAsia="Calibri" w:hAnsi="Times New Roman" w:cs="Times New Roman"/>
          <w:bCs/>
          <w:sz w:val="18"/>
          <w:szCs w:val="18"/>
        </w:rPr>
        <w:t>e bedelleri Kurumca karşılanır.</w:t>
      </w:r>
    </w:p>
    <w:p w:rsidR="00F74FB0" w:rsidRPr="00607F54" w:rsidRDefault="00F74FB0" w:rsidP="00F74FB0">
      <w:pPr>
        <w:spacing w:after="0" w:line="240" w:lineRule="auto"/>
        <w:ind w:firstLine="709"/>
        <w:jc w:val="both"/>
        <w:rPr>
          <w:rFonts w:ascii="Times New Roman" w:eastAsia="Calibri" w:hAnsi="Times New Roman" w:cs="Times New Roman"/>
          <w:b/>
          <w:bCs/>
          <w:sz w:val="18"/>
          <w:szCs w:val="18"/>
        </w:rPr>
      </w:pPr>
      <w:proofErr w:type="spellStart"/>
      <w:proofErr w:type="gramStart"/>
      <w:r w:rsidRPr="00607F54">
        <w:rPr>
          <w:rFonts w:ascii="Times New Roman" w:eastAsia="Calibri" w:hAnsi="Times New Roman" w:cs="Times New Roman"/>
          <w:b/>
          <w:bCs/>
          <w:sz w:val="18"/>
          <w:szCs w:val="18"/>
        </w:rPr>
        <w:t>ğğğ</w:t>
      </w:r>
      <w:proofErr w:type="spellEnd"/>
      <w:proofErr w:type="gramEnd"/>
      <w:r w:rsidRPr="00607F54">
        <w:rPr>
          <w:rFonts w:ascii="Times New Roman" w:eastAsia="Calibri" w:hAnsi="Times New Roman" w:cs="Times New Roman"/>
          <w:b/>
          <w:bCs/>
          <w:sz w:val="18"/>
          <w:szCs w:val="18"/>
        </w:rPr>
        <w:t xml:space="preserve">) </w:t>
      </w:r>
      <w:proofErr w:type="spellStart"/>
      <w:r w:rsidRPr="00607F54">
        <w:rPr>
          <w:rFonts w:ascii="Times New Roman" w:eastAsia="Calibri" w:hAnsi="Times New Roman" w:cs="Times New Roman"/>
          <w:b/>
          <w:bCs/>
          <w:sz w:val="18"/>
          <w:szCs w:val="18"/>
        </w:rPr>
        <w:t>Lorlatinib</w:t>
      </w:r>
      <w:proofErr w:type="spellEnd"/>
      <w:r w:rsidRPr="00607F54">
        <w:rPr>
          <w:rFonts w:ascii="Times New Roman" w:eastAsia="Calibri" w:hAnsi="Times New Roman" w:cs="Times New Roman"/>
          <w:b/>
          <w:bCs/>
          <w:sz w:val="18"/>
          <w:szCs w:val="18"/>
        </w:rPr>
        <w:t xml:space="preserve">;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1) </w:t>
      </w:r>
      <w:proofErr w:type="spellStart"/>
      <w:r w:rsidRPr="00607F54">
        <w:rPr>
          <w:rFonts w:ascii="Times New Roman" w:eastAsia="Calibri" w:hAnsi="Times New Roman" w:cs="Times New Roman"/>
          <w:bCs/>
          <w:sz w:val="18"/>
          <w:szCs w:val="18"/>
        </w:rPr>
        <w:t>Anaplastik</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Lenfoma</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Kinaz</w:t>
      </w:r>
      <w:proofErr w:type="spellEnd"/>
      <w:r w:rsidRPr="00607F54">
        <w:rPr>
          <w:rFonts w:ascii="Times New Roman" w:eastAsia="Calibri" w:hAnsi="Times New Roman" w:cs="Times New Roman"/>
          <w:bCs/>
          <w:sz w:val="18"/>
          <w:szCs w:val="18"/>
        </w:rPr>
        <w:t xml:space="preserve"> (ALK) pozitifliği FISH testi ile akredite laboratuvarda doğrulanmış, daha önce </w:t>
      </w:r>
      <w:proofErr w:type="spellStart"/>
      <w:r w:rsidRPr="00607F54">
        <w:rPr>
          <w:rFonts w:ascii="Times New Roman" w:eastAsia="Calibri" w:hAnsi="Times New Roman" w:cs="Times New Roman"/>
          <w:bCs/>
          <w:sz w:val="18"/>
          <w:szCs w:val="18"/>
        </w:rPr>
        <w:t>krizotinib</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alektinib</w:t>
      </w:r>
      <w:proofErr w:type="spellEnd"/>
      <w:r w:rsidRPr="00607F54">
        <w:rPr>
          <w:rFonts w:ascii="Times New Roman" w:eastAsia="Calibri" w:hAnsi="Times New Roman" w:cs="Times New Roman"/>
          <w:bCs/>
          <w:sz w:val="18"/>
          <w:szCs w:val="18"/>
        </w:rPr>
        <w:t xml:space="preserve"> veya </w:t>
      </w:r>
      <w:proofErr w:type="spellStart"/>
      <w:r w:rsidRPr="00607F54">
        <w:rPr>
          <w:rFonts w:ascii="Times New Roman" w:eastAsia="Calibri" w:hAnsi="Times New Roman" w:cs="Times New Roman"/>
          <w:bCs/>
          <w:sz w:val="18"/>
          <w:szCs w:val="18"/>
        </w:rPr>
        <w:t>seritinib</w:t>
      </w:r>
      <w:proofErr w:type="spellEnd"/>
      <w:r w:rsidRPr="00607F54">
        <w:rPr>
          <w:rFonts w:ascii="Times New Roman" w:eastAsia="Calibri" w:hAnsi="Times New Roman" w:cs="Times New Roman"/>
          <w:bCs/>
          <w:sz w:val="18"/>
          <w:szCs w:val="18"/>
        </w:rPr>
        <w:t xml:space="preserve"> etken maddelerinden en az biri ile tedavi edilmesi sırasında veya sonrasında </w:t>
      </w:r>
      <w:proofErr w:type="spellStart"/>
      <w:r w:rsidRPr="00607F54">
        <w:rPr>
          <w:rFonts w:ascii="Times New Roman" w:eastAsia="Calibri" w:hAnsi="Times New Roman" w:cs="Times New Roman"/>
          <w:bCs/>
          <w:sz w:val="18"/>
          <w:szCs w:val="18"/>
        </w:rPr>
        <w:t>progresyon</w:t>
      </w:r>
      <w:proofErr w:type="spellEnd"/>
      <w:r w:rsidRPr="00607F54">
        <w:rPr>
          <w:rFonts w:ascii="Times New Roman" w:eastAsia="Calibri" w:hAnsi="Times New Roman" w:cs="Times New Roman"/>
          <w:bCs/>
          <w:sz w:val="18"/>
          <w:szCs w:val="18"/>
        </w:rPr>
        <w:t xml:space="preserve"> gelişmiş </w:t>
      </w:r>
      <w:proofErr w:type="spellStart"/>
      <w:r w:rsidRPr="00607F54">
        <w:rPr>
          <w:rFonts w:ascii="Times New Roman" w:eastAsia="Calibri" w:hAnsi="Times New Roman" w:cs="Times New Roman"/>
          <w:bCs/>
          <w:sz w:val="18"/>
          <w:szCs w:val="18"/>
        </w:rPr>
        <w:t>metastatik</w:t>
      </w:r>
      <w:proofErr w:type="spellEnd"/>
      <w:r w:rsidRPr="00607F54">
        <w:rPr>
          <w:rFonts w:ascii="Times New Roman" w:eastAsia="Calibri" w:hAnsi="Times New Roman" w:cs="Times New Roman"/>
          <w:bCs/>
          <w:sz w:val="18"/>
          <w:szCs w:val="18"/>
        </w:rPr>
        <w:t xml:space="preserve"> küçük hücreli dışı akciğer kanserli (KHDAK) hastaların tedavisinde </w:t>
      </w:r>
      <w:proofErr w:type="spellStart"/>
      <w:r w:rsidRPr="00607F54">
        <w:rPr>
          <w:rFonts w:ascii="Times New Roman" w:eastAsia="Calibri" w:hAnsi="Times New Roman" w:cs="Times New Roman"/>
          <w:bCs/>
          <w:sz w:val="18"/>
          <w:szCs w:val="18"/>
        </w:rPr>
        <w:t>progresyona</w:t>
      </w:r>
      <w:proofErr w:type="spellEnd"/>
      <w:r w:rsidRPr="00607F54">
        <w:rPr>
          <w:rFonts w:ascii="Times New Roman" w:eastAsia="Calibri" w:hAnsi="Times New Roman" w:cs="Times New Roman"/>
          <w:bCs/>
          <w:sz w:val="18"/>
          <w:szCs w:val="18"/>
        </w:rPr>
        <w:t xml:space="preserve"> kadar kullanılması halinde bedelleri Kurumca karşılanır. </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lastRenderedPageBreak/>
        <w:t xml:space="preserve">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w:t>
      </w:r>
      <w:proofErr w:type="spellStart"/>
      <w:r w:rsidRPr="00607F54">
        <w:rPr>
          <w:rFonts w:ascii="Times New Roman" w:eastAsia="Calibri" w:hAnsi="Times New Roman" w:cs="Times New Roman"/>
          <w:bCs/>
          <w:sz w:val="18"/>
          <w:szCs w:val="18"/>
        </w:rPr>
        <w:t>progresyon</w:t>
      </w:r>
      <w:proofErr w:type="spellEnd"/>
      <w:r w:rsidRPr="00607F54">
        <w:rPr>
          <w:rFonts w:ascii="Times New Roman" w:eastAsia="Calibri" w:hAnsi="Times New Roman" w:cs="Times New Roman"/>
          <w:bCs/>
          <w:sz w:val="18"/>
          <w:szCs w:val="18"/>
        </w:rPr>
        <w:t xml:space="preserve"> olmadığının belirtilmesi gerekmektedir.</w:t>
      </w:r>
    </w:p>
    <w:p w:rsidR="00F74FB0" w:rsidRPr="00607F54" w:rsidRDefault="00F74FB0" w:rsidP="00F74FB0">
      <w:pPr>
        <w:spacing w:after="0" w:line="240" w:lineRule="auto"/>
        <w:ind w:firstLine="709"/>
        <w:jc w:val="both"/>
        <w:rPr>
          <w:rFonts w:ascii="Times New Roman" w:eastAsia="Calibri" w:hAnsi="Times New Roman" w:cs="Times New Roman"/>
          <w:bCs/>
          <w:sz w:val="18"/>
          <w:szCs w:val="18"/>
        </w:rPr>
      </w:pPr>
      <w:r w:rsidRPr="00607F54">
        <w:rPr>
          <w:rFonts w:ascii="Times New Roman" w:eastAsia="Calibri" w:hAnsi="Times New Roman" w:cs="Times New Roman"/>
          <w:bCs/>
          <w:sz w:val="18"/>
          <w:szCs w:val="18"/>
        </w:rPr>
        <w:t xml:space="preserve">3) </w:t>
      </w:r>
      <w:proofErr w:type="spellStart"/>
      <w:r w:rsidRPr="00607F54">
        <w:rPr>
          <w:rFonts w:ascii="Times New Roman" w:eastAsia="Calibri" w:hAnsi="Times New Roman" w:cs="Times New Roman"/>
          <w:bCs/>
          <w:sz w:val="18"/>
          <w:szCs w:val="18"/>
        </w:rPr>
        <w:t>Lorlatinib</w:t>
      </w:r>
      <w:proofErr w:type="spellEnd"/>
      <w:r w:rsidRPr="00607F54">
        <w:rPr>
          <w:rFonts w:ascii="Times New Roman" w:eastAsia="Calibri" w:hAnsi="Times New Roman" w:cs="Times New Roman"/>
          <w:bCs/>
          <w:sz w:val="18"/>
          <w:szCs w:val="18"/>
        </w:rPr>
        <w:t xml:space="preserve"> tedavisi sonrasında </w:t>
      </w:r>
      <w:proofErr w:type="spellStart"/>
      <w:r w:rsidRPr="00607F54">
        <w:rPr>
          <w:rFonts w:ascii="Times New Roman" w:eastAsia="Calibri" w:hAnsi="Times New Roman" w:cs="Times New Roman"/>
          <w:bCs/>
          <w:sz w:val="18"/>
          <w:szCs w:val="18"/>
        </w:rPr>
        <w:t>progresyon</w:t>
      </w:r>
      <w:proofErr w:type="spellEnd"/>
      <w:r w:rsidRPr="00607F54">
        <w:rPr>
          <w:rFonts w:ascii="Times New Roman" w:eastAsia="Calibri" w:hAnsi="Times New Roman" w:cs="Times New Roman"/>
          <w:bCs/>
          <w:sz w:val="18"/>
          <w:szCs w:val="18"/>
        </w:rPr>
        <w:t xml:space="preserve"> gelişen hastaların tedavisinde ardışık ya da kombine olarak </w:t>
      </w:r>
      <w:proofErr w:type="spellStart"/>
      <w:r w:rsidRPr="00607F54">
        <w:rPr>
          <w:rFonts w:ascii="Times New Roman" w:eastAsia="Calibri" w:hAnsi="Times New Roman" w:cs="Times New Roman"/>
          <w:bCs/>
          <w:sz w:val="18"/>
          <w:szCs w:val="18"/>
        </w:rPr>
        <w:t>krizotinib</w:t>
      </w:r>
      <w:proofErr w:type="spellEnd"/>
      <w:r w:rsidRPr="00607F54">
        <w:rPr>
          <w:rFonts w:ascii="Times New Roman" w:eastAsia="Calibri" w:hAnsi="Times New Roman" w:cs="Times New Roman"/>
          <w:bCs/>
          <w:sz w:val="18"/>
          <w:szCs w:val="18"/>
        </w:rPr>
        <w:t xml:space="preserve">, </w:t>
      </w:r>
      <w:proofErr w:type="spellStart"/>
      <w:r w:rsidRPr="00607F54">
        <w:rPr>
          <w:rFonts w:ascii="Times New Roman" w:eastAsia="Calibri" w:hAnsi="Times New Roman" w:cs="Times New Roman"/>
          <w:bCs/>
          <w:sz w:val="18"/>
          <w:szCs w:val="18"/>
        </w:rPr>
        <w:t>alektinib</w:t>
      </w:r>
      <w:proofErr w:type="spellEnd"/>
      <w:r w:rsidRPr="00607F54">
        <w:rPr>
          <w:rFonts w:ascii="Times New Roman" w:eastAsia="Calibri" w:hAnsi="Times New Roman" w:cs="Times New Roman"/>
          <w:bCs/>
          <w:sz w:val="18"/>
          <w:szCs w:val="18"/>
        </w:rPr>
        <w:t xml:space="preserve"> veya </w:t>
      </w:r>
      <w:proofErr w:type="spellStart"/>
      <w:r w:rsidRPr="00607F54">
        <w:rPr>
          <w:rFonts w:ascii="Times New Roman" w:eastAsia="Calibri" w:hAnsi="Times New Roman" w:cs="Times New Roman"/>
          <w:bCs/>
          <w:sz w:val="18"/>
          <w:szCs w:val="18"/>
        </w:rPr>
        <w:t>seritinib</w:t>
      </w:r>
      <w:proofErr w:type="spellEnd"/>
      <w:r w:rsidRPr="00607F54">
        <w:rPr>
          <w:rFonts w:ascii="Times New Roman" w:eastAsia="Calibri" w:hAnsi="Times New Roman" w:cs="Times New Roman"/>
          <w:bCs/>
          <w:sz w:val="18"/>
          <w:szCs w:val="18"/>
        </w:rPr>
        <w:t xml:space="preserve"> kullanılması halinde bedelleri Kurumca karşılanmaz.”</w:t>
      </w:r>
    </w:p>
    <w:p w:rsidR="00F74FB0" w:rsidRPr="00607F54" w:rsidRDefault="00F74FB0" w:rsidP="00F74FB0">
      <w:pPr>
        <w:spacing w:after="0" w:line="240" w:lineRule="auto"/>
        <w:ind w:firstLine="709"/>
        <w:jc w:val="both"/>
        <w:rPr>
          <w:rFonts w:ascii="Times New Roman" w:eastAsia="Times New Roman" w:hAnsi="Times New Roman" w:cs="Times New Roman"/>
          <w:b/>
          <w:bCs/>
          <w:sz w:val="18"/>
          <w:szCs w:val="18"/>
          <w:highlight w:val="lightGray"/>
          <w:lang w:eastAsia="tr-TR"/>
        </w:rPr>
      </w:pPr>
      <w:r w:rsidRPr="00607F54">
        <w:rPr>
          <w:rFonts w:ascii="Times New Roman" w:eastAsia="Calibri" w:hAnsi="Times New Roman" w:cs="Times New Roman"/>
          <w:b/>
          <w:sz w:val="18"/>
          <w:szCs w:val="18"/>
        </w:rPr>
        <w:t xml:space="preserve">MADDE </w:t>
      </w:r>
      <w:r w:rsidR="001831E7">
        <w:rPr>
          <w:rFonts w:ascii="Times New Roman" w:eastAsia="Calibri" w:hAnsi="Times New Roman" w:cs="Times New Roman"/>
          <w:b/>
          <w:sz w:val="18"/>
          <w:szCs w:val="18"/>
        </w:rPr>
        <w:t>5</w:t>
      </w:r>
      <w:r w:rsidRPr="00607F54">
        <w:rPr>
          <w:rFonts w:ascii="Times New Roman" w:eastAsia="Calibri" w:hAnsi="Times New Roman" w:cs="Times New Roman"/>
          <w:b/>
          <w:sz w:val="18"/>
          <w:szCs w:val="18"/>
        </w:rPr>
        <w:t>-</w:t>
      </w:r>
      <w:r w:rsidRPr="00607F54">
        <w:t xml:space="preserve"> </w:t>
      </w:r>
      <w:r w:rsidRPr="00607F54">
        <w:rPr>
          <w:rFonts w:ascii="Times New Roman" w:eastAsia="Calibri" w:hAnsi="Times New Roman" w:cs="Times New Roman"/>
          <w:sz w:val="18"/>
          <w:szCs w:val="18"/>
        </w:rPr>
        <w:t>Aynı Tebliğin 4.2.17.A numaralı maddesin</w:t>
      </w:r>
      <w:r w:rsidR="00505884">
        <w:rPr>
          <w:rFonts w:ascii="Times New Roman" w:eastAsia="Calibri" w:hAnsi="Times New Roman" w:cs="Times New Roman"/>
          <w:sz w:val="18"/>
          <w:szCs w:val="18"/>
        </w:rPr>
        <w:t>in</w:t>
      </w:r>
      <w:r w:rsidRPr="00607F54">
        <w:rPr>
          <w:rFonts w:ascii="Times New Roman" w:eastAsia="Calibri" w:hAnsi="Times New Roman" w:cs="Times New Roman"/>
          <w:sz w:val="18"/>
          <w:szCs w:val="18"/>
        </w:rPr>
        <w:t xml:space="preserve"> </w:t>
      </w:r>
      <w:r w:rsidR="00505884">
        <w:rPr>
          <w:rFonts w:ascii="Times New Roman" w:eastAsia="Calibri" w:hAnsi="Times New Roman" w:cs="Times New Roman"/>
          <w:sz w:val="18"/>
          <w:szCs w:val="18"/>
        </w:rPr>
        <w:t>a</w:t>
      </w:r>
      <w:r w:rsidRPr="00607F54">
        <w:rPr>
          <w:rFonts w:ascii="Times New Roman" w:eastAsia="Calibri" w:hAnsi="Times New Roman" w:cs="Times New Roman"/>
          <w:sz w:val="18"/>
          <w:szCs w:val="18"/>
        </w:rPr>
        <w:t xml:space="preserve">ltıncı fıkrasının (a) bendinde yer alan </w:t>
      </w:r>
      <w:r w:rsidRPr="003B71B6">
        <w:rPr>
          <w:rFonts w:ascii="Times New Roman" w:eastAsia="Calibri" w:hAnsi="Times New Roman" w:cs="Times New Roman"/>
          <w:sz w:val="18"/>
          <w:szCs w:val="18"/>
        </w:rPr>
        <w:t xml:space="preserve">“ve </w:t>
      </w:r>
      <w:proofErr w:type="spellStart"/>
      <w:r w:rsidRPr="003B71B6">
        <w:rPr>
          <w:rFonts w:ascii="Times New Roman" w:eastAsia="Calibri" w:hAnsi="Times New Roman" w:cs="Times New Roman"/>
          <w:sz w:val="18"/>
          <w:szCs w:val="18"/>
        </w:rPr>
        <w:t>denosumab</w:t>
      </w:r>
      <w:proofErr w:type="spellEnd"/>
      <w:r w:rsidRPr="003B71B6">
        <w:rPr>
          <w:rFonts w:ascii="Times New Roman" w:eastAsia="Calibri" w:hAnsi="Times New Roman" w:cs="Times New Roman"/>
          <w:sz w:val="18"/>
          <w:szCs w:val="18"/>
        </w:rPr>
        <w:t>”</w:t>
      </w:r>
      <w:r w:rsidRPr="00607F54">
        <w:rPr>
          <w:rFonts w:ascii="Times New Roman" w:eastAsia="Calibri" w:hAnsi="Times New Roman" w:cs="Times New Roman"/>
          <w:sz w:val="18"/>
          <w:szCs w:val="18"/>
        </w:rPr>
        <w:t xml:space="preserve"> ibaresi</w:t>
      </w:r>
      <w:r w:rsidR="001E3E22">
        <w:rPr>
          <w:rFonts w:ascii="Times New Roman" w:eastAsia="Calibri" w:hAnsi="Times New Roman" w:cs="Times New Roman"/>
          <w:sz w:val="18"/>
          <w:szCs w:val="18"/>
        </w:rPr>
        <w:t xml:space="preserve"> </w:t>
      </w:r>
      <w:r w:rsidR="001E3E22" w:rsidRPr="003B71B6">
        <w:rPr>
          <w:rFonts w:ascii="Times New Roman" w:eastAsia="Calibri" w:hAnsi="Times New Roman" w:cs="Times New Roman"/>
          <w:sz w:val="18"/>
          <w:szCs w:val="18"/>
        </w:rPr>
        <w:t>yürürlükten</w:t>
      </w:r>
      <w:r w:rsidRPr="00607F54">
        <w:rPr>
          <w:rFonts w:ascii="Times New Roman" w:eastAsia="Calibri" w:hAnsi="Times New Roman" w:cs="Times New Roman"/>
          <w:sz w:val="18"/>
          <w:szCs w:val="18"/>
        </w:rPr>
        <w:t xml:space="preserve"> kaldırılmış</w:t>
      </w:r>
      <w:r w:rsidR="001E3E22">
        <w:rPr>
          <w:rFonts w:ascii="Times New Roman" w:eastAsia="Calibri" w:hAnsi="Times New Roman" w:cs="Times New Roman"/>
          <w:sz w:val="18"/>
          <w:szCs w:val="18"/>
        </w:rPr>
        <w:t xml:space="preserve"> </w:t>
      </w:r>
      <w:r w:rsidR="001E3E22" w:rsidRPr="003B71B6">
        <w:rPr>
          <w:rFonts w:ascii="Times New Roman" w:eastAsia="Calibri" w:hAnsi="Times New Roman" w:cs="Times New Roman"/>
          <w:sz w:val="18"/>
          <w:szCs w:val="18"/>
        </w:rPr>
        <w:t xml:space="preserve">ve </w:t>
      </w:r>
      <w:r w:rsidRPr="003B71B6">
        <w:rPr>
          <w:rFonts w:ascii="Times New Roman" w:eastAsia="Calibri" w:hAnsi="Times New Roman" w:cs="Times New Roman"/>
          <w:sz w:val="18"/>
          <w:szCs w:val="18"/>
        </w:rPr>
        <w:t>(b) bendi</w:t>
      </w:r>
      <w:r w:rsidRPr="00607F54">
        <w:rPr>
          <w:rFonts w:ascii="Times New Roman" w:eastAsia="Calibri" w:hAnsi="Times New Roman" w:cs="Times New Roman"/>
          <w:sz w:val="18"/>
          <w:szCs w:val="18"/>
        </w:rPr>
        <w:t xml:space="preserve"> aşağıdaki şekilde değiştirilmiştir. </w:t>
      </w:r>
    </w:p>
    <w:p w:rsidR="009365D3" w:rsidRPr="009365D3" w:rsidRDefault="009365D3" w:rsidP="009365D3">
      <w:pPr>
        <w:spacing w:after="0" w:line="240" w:lineRule="auto"/>
        <w:ind w:firstLine="709"/>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w:t>
      </w:r>
      <w:proofErr w:type="gramStart"/>
      <w:r w:rsidRPr="009365D3">
        <w:rPr>
          <w:rFonts w:ascii="Times New Roman" w:eastAsia="Times New Roman" w:hAnsi="Times New Roman" w:cs="Times New Roman"/>
          <w:bCs/>
          <w:sz w:val="18"/>
          <w:szCs w:val="18"/>
          <w:lang w:eastAsia="tr-TR"/>
        </w:rPr>
        <w:t>b</w:t>
      </w:r>
      <w:proofErr w:type="gramEnd"/>
      <w:r w:rsidRPr="009365D3">
        <w:rPr>
          <w:rFonts w:ascii="Times New Roman" w:eastAsia="Times New Roman" w:hAnsi="Times New Roman" w:cs="Times New Roman"/>
          <w:bCs/>
          <w:sz w:val="18"/>
          <w:szCs w:val="18"/>
          <w:lang w:eastAsia="tr-TR"/>
        </w:rPr>
        <w:t xml:space="preserve">) </w:t>
      </w:r>
      <w:proofErr w:type="spellStart"/>
      <w:r w:rsidRPr="009365D3">
        <w:rPr>
          <w:rFonts w:ascii="Times New Roman" w:eastAsia="Times New Roman" w:hAnsi="Times New Roman" w:cs="Times New Roman"/>
          <w:bCs/>
          <w:sz w:val="18"/>
          <w:szCs w:val="18"/>
          <w:lang w:eastAsia="tr-TR"/>
        </w:rPr>
        <w:t>Denosumab</w:t>
      </w:r>
      <w:proofErr w:type="spellEnd"/>
      <w:r w:rsidRPr="009365D3">
        <w:rPr>
          <w:rFonts w:ascii="Times New Roman" w:eastAsia="Times New Roman" w:hAnsi="Times New Roman" w:cs="Times New Roman"/>
          <w:bCs/>
          <w:sz w:val="18"/>
          <w:szCs w:val="18"/>
          <w:lang w:eastAsia="tr-TR"/>
        </w:rPr>
        <w:t xml:space="preserve">;                                                   </w:t>
      </w:r>
    </w:p>
    <w:p w:rsidR="009365D3" w:rsidRPr="009365D3" w:rsidRDefault="003D7C12" w:rsidP="009365D3">
      <w:pPr>
        <w:spacing w:after="0" w:line="240" w:lineRule="auto"/>
        <w:ind w:firstLine="709"/>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1</w:t>
      </w:r>
      <w:r w:rsidR="00390A6A">
        <w:rPr>
          <w:rFonts w:ascii="Times New Roman" w:eastAsia="Times New Roman" w:hAnsi="Times New Roman" w:cs="Times New Roman"/>
          <w:bCs/>
          <w:sz w:val="18"/>
          <w:szCs w:val="18"/>
          <w:lang w:eastAsia="tr-TR"/>
        </w:rPr>
        <w:t>)</w:t>
      </w:r>
      <w:r w:rsidR="009365D3" w:rsidRPr="009365D3">
        <w:rPr>
          <w:rFonts w:ascii="Times New Roman" w:eastAsia="Times New Roman" w:hAnsi="Times New Roman" w:cs="Times New Roman"/>
          <w:bCs/>
          <w:sz w:val="18"/>
          <w:szCs w:val="18"/>
          <w:lang w:eastAsia="tr-TR"/>
        </w:rPr>
        <w:t xml:space="preserve"> Hormon </w:t>
      </w:r>
      <w:proofErr w:type="spellStart"/>
      <w:r w:rsidR="009365D3" w:rsidRPr="009365D3">
        <w:rPr>
          <w:rFonts w:ascii="Times New Roman" w:eastAsia="Times New Roman" w:hAnsi="Times New Roman" w:cs="Times New Roman"/>
          <w:bCs/>
          <w:sz w:val="18"/>
          <w:szCs w:val="18"/>
          <w:lang w:eastAsia="tr-TR"/>
        </w:rPr>
        <w:t>ablasyonu</w:t>
      </w:r>
      <w:proofErr w:type="spellEnd"/>
      <w:r w:rsidR="009365D3" w:rsidRPr="009365D3">
        <w:rPr>
          <w:rFonts w:ascii="Times New Roman" w:eastAsia="Times New Roman" w:hAnsi="Times New Roman" w:cs="Times New Roman"/>
          <w:bCs/>
          <w:sz w:val="18"/>
          <w:szCs w:val="18"/>
          <w:lang w:eastAsia="tr-TR"/>
        </w:rPr>
        <w:t xml:space="preserve"> uygulanmış olan </w:t>
      </w:r>
      <w:proofErr w:type="spellStart"/>
      <w:r w:rsidR="009365D3" w:rsidRPr="009365D3">
        <w:rPr>
          <w:rFonts w:ascii="Times New Roman" w:eastAsia="Times New Roman" w:hAnsi="Times New Roman" w:cs="Times New Roman"/>
          <w:bCs/>
          <w:sz w:val="18"/>
          <w:szCs w:val="18"/>
          <w:lang w:eastAsia="tr-TR"/>
        </w:rPr>
        <w:t>nonmetastatik</w:t>
      </w:r>
      <w:proofErr w:type="spellEnd"/>
      <w:r w:rsidR="009365D3" w:rsidRPr="009365D3">
        <w:rPr>
          <w:rFonts w:ascii="Times New Roman" w:eastAsia="Times New Roman" w:hAnsi="Times New Roman" w:cs="Times New Roman"/>
          <w:bCs/>
          <w:sz w:val="18"/>
          <w:szCs w:val="18"/>
          <w:lang w:eastAsia="tr-TR"/>
        </w:rPr>
        <w:t xml:space="preserve"> prostat kanserli veya meme kanseri nedeniyle </w:t>
      </w:r>
      <w:proofErr w:type="spellStart"/>
      <w:r w:rsidR="009365D3" w:rsidRPr="009365D3">
        <w:rPr>
          <w:rFonts w:ascii="Times New Roman" w:eastAsia="Times New Roman" w:hAnsi="Times New Roman" w:cs="Times New Roman"/>
          <w:bCs/>
          <w:sz w:val="18"/>
          <w:szCs w:val="18"/>
          <w:lang w:eastAsia="tr-TR"/>
        </w:rPr>
        <w:t>adjuvan</w:t>
      </w:r>
      <w:proofErr w:type="spellEnd"/>
      <w:r w:rsidR="009365D3" w:rsidRPr="009365D3">
        <w:rPr>
          <w:rFonts w:ascii="Times New Roman" w:eastAsia="Times New Roman" w:hAnsi="Times New Roman" w:cs="Times New Roman"/>
          <w:bCs/>
          <w:sz w:val="18"/>
          <w:szCs w:val="18"/>
          <w:lang w:eastAsia="tr-TR"/>
        </w:rPr>
        <w:t xml:space="preserve"> </w:t>
      </w:r>
      <w:proofErr w:type="spellStart"/>
      <w:r w:rsidR="009365D3" w:rsidRPr="009365D3">
        <w:rPr>
          <w:rFonts w:ascii="Times New Roman" w:eastAsia="Times New Roman" w:hAnsi="Times New Roman" w:cs="Times New Roman"/>
          <w:bCs/>
          <w:sz w:val="18"/>
          <w:szCs w:val="18"/>
          <w:lang w:eastAsia="tr-TR"/>
        </w:rPr>
        <w:t>aromataz</w:t>
      </w:r>
      <w:proofErr w:type="spellEnd"/>
      <w:r w:rsidR="009365D3" w:rsidRPr="009365D3">
        <w:rPr>
          <w:rFonts w:ascii="Times New Roman" w:eastAsia="Times New Roman" w:hAnsi="Times New Roman" w:cs="Times New Roman"/>
          <w:bCs/>
          <w:sz w:val="18"/>
          <w:szCs w:val="18"/>
          <w:lang w:eastAsia="tr-TR"/>
        </w:rPr>
        <w:t xml:space="preserve">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9365D3" w:rsidRPr="009365D3" w:rsidRDefault="003D7C12" w:rsidP="009365D3">
      <w:pPr>
        <w:spacing w:after="0" w:line="240" w:lineRule="auto"/>
        <w:ind w:firstLine="709"/>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2</w:t>
      </w:r>
      <w:r w:rsidR="00390A6A">
        <w:rPr>
          <w:rFonts w:ascii="Times New Roman" w:eastAsia="Times New Roman" w:hAnsi="Times New Roman" w:cs="Times New Roman"/>
          <w:bCs/>
          <w:sz w:val="18"/>
          <w:szCs w:val="18"/>
          <w:lang w:eastAsia="tr-TR"/>
        </w:rPr>
        <w:t>)</w:t>
      </w:r>
      <w:r w:rsidR="009365D3" w:rsidRPr="009365D3">
        <w:rPr>
          <w:rFonts w:ascii="Times New Roman" w:eastAsia="Times New Roman" w:hAnsi="Times New Roman" w:cs="Times New Roman"/>
          <w:bCs/>
          <w:sz w:val="18"/>
          <w:szCs w:val="18"/>
          <w:lang w:eastAsia="tr-TR"/>
        </w:rPr>
        <w:t xml:space="preserve"> </w:t>
      </w:r>
      <w:proofErr w:type="spellStart"/>
      <w:r w:rsidR="009365D3" w:rsidRPr="009365D3">
        <w:rPr>
          <w:rFonts w:ascii="Times New Roman" w:eastAsia="Times New Roman" w:hAnsi="Times New Roman" w:cs="Times New Roman"/>
          <w:bCs/>
          <w:sz w:val="18"/>
          <w:szCs w:val="18"/>
          <w:lang w:eastAsia="tr-TR"/>
        </w:rPr>
        <w:t>Bifosfonatları</w:t>
      </w:r>
      <w:proofErr w:type="spellEnd"/>
      <w:r w:rsidR="009365D3" w:rsidRPr="009365D3">
        <w:rPr>
          <w:rFonts w:ascii="Times New Roman" w:eastAsia="Times New Roman" w:hAnsi="Times New Roman" w:cs="Times New Roman"/>
          <w:bCs/>
          <w:sz w:val="18"/>
          <w:szCs w:val="18"/>
          <w:lang w:eastAsia="tr-TR"/>
        </w:rPr>
        <w:t xml:space="preserve"> </w:t>
      </w:r>
      <w:proofErr w:type="spellStart"/>
      <w:r w:rsidR="009365D3" w:rsidRPr="009365D3">
        <w:rPr>
          <w:rFonts w:ascii="Times New Roman" w:eastAsia="Times New Roman" w:hAnsi="Times New Roman" w:cs="Times New Roman"/>
          <w:bCs/>
          <w:sz w:val="18"/>
          <w:szCs w:val="18"/>
          <w:lang w:eastAsia="tr-TR"/>
        </w:rPr>
        <w:t>tolere</w:t>
      </w:r>
      <w:proofErr w:type="spellEnd"/>
      <w:r w:rsidR="009365D3" w:rsidRPr="009365D3">
        <w:rPr>
          <w:rFonts w:ascii="Times New Roman" w:eastAsia="Times New Roman" w:hAnsi="Times New Roman" w:cs="Times New Roman"/>
          <w:bCs/>
          <w:sz w:val="18"/>
          <w:szCs w:val="18"/>
          <w:lang w:eastAsia="tr-TR"/>
        </w:rPr>
        <w:t xml:space="preserve"> edemeyen veya yeterli yanıt alınamayan hastalardan; </w:t>
      </w:r>
    </w:p>
    <w:p w:rsidR="009365D3" w:rsidRPr="009365D3" w:rsidRDefault="003D7C12" w:rsidP="009365D3">
      <w:pPr>
        <w:spacing w:after="0" w:line="240" w:lineRule="auto"/>
        <w:ind w:firstLine="709"/>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a</w:t>
      </w:r>
      <w:r w:rsidR="00390A6A">
        <w:rPr>
          <w:rFonts w:ascii="Times New Roman" w:eastAsia="Times New Roman" w:hAnsi="Times New Roman" w:cs="Times New Roman"/>
          <w:bCs/>
          <w:sz w:val="18"/>
          <w:szCs w:val="18"/>
          <w:lang w:eastAsia="tr-TR"/>
        </w:rPr>
        <w:t>)</w:t>
      </w:r>
      <w:r w:rsidR="009365D3" w:rsidRPr="009365D3">
        <w:rPr>
          <w:rFonts w:ascii="Times New Roman" w:eastAsia="Times New Roman" w:hAnsi="Times New Roman" w:cs="Times New Roman"/>
          <w:bCs/>
          <w:sz w:val="18"/>
          <w:szCs w:val="18"/>
          <w:lang w:eastAsia="tr-TR"/>
        </w:rPr>
        <w:t xml:space="preserve"> </w:t>
      </w:r>
      <w:proofErr w:type="spellStart"/>
      <w:r w:rsidR="009365D3" w:rsidRPr="009365D3">
        <w:rPr>
          <w:rFonts w:ascii="Times New Roman" w:eastAsia="Times New Roman" w:hAnsi="Times New Roman" w:cs="Times New Roman"/>
          <w:bCs/>
          <w:sz w:val="18"/>
          <w:szCs w:val="18"/>
          <w:lang w:eastAsia="tr-TR"/>
        </w:rPr>
        <w:t>Postmenopozal</w:t>
      </w:r>
      <w:proofErr w:type="spellEnd"/>
      <w:r w:rsidR="009365D3" w:rsidRPr="009365D3">
        <w:rPr>
          <w:rFonts w:ascii="Times New Roman" w:eastAsia="Times New Roman" w:hAnsi="Times New Roman" w:cs="Times New Roman"/>
          <w:bCs/>
          <w:sz w:val="18"/>
          <w:szCs w:val="18"/>
          <w:lang w:eastAsia="tr-TR"/>
        </w:rPr>
        <w:t xml:space="preserve"> osteoporozu bulunan kadın veya osteoporozu bulunan erkek hastaların tedavisinde veya </w:t>
      </w:r>
    </w:p>
    <w:p w:rsidR="009365D3" w:rsidRPr="009365D3" w:rsidRDefault="003D7C12" w:rsidP="009365D3">
      <w:pPr>
        <w:spacing w:after="0" w:line="240" w:lineRule="auto"/>
        <w:ind w:firstLine="709"/>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b</w:t>
      </w:r>
      <w:r w:rsidR="00390A6A">
        <w:rPr>
          <w:rFonts w:ascii="Times New Roman" w:eastAsia="Times New Roman" w:hAnsi="Times New Roman" w:cs="Times New Roman"/>
          <w:bCs/>
          <w:sz w:val="18"/>
          <w:szCs w:val="18"/>
          <w:lang w:eastAsia="tr-TR"/>
        </w:rPr>
        <w:t>)</w:t>
      </w:r>
      <w:r w:rsidR="009365D3" w:rsidRPr="009365D3">
        <w:rPr>
          <w:rFonts w:ascii="Times New Roman" w:eastAsia="Times New Roman" w:hAnsi="Times New Roman" w:cs="Times New Roman"/>
          <w:bCs/>
          <w:sz w:val="18"/>
          <w:szCs w:val="18"/>
          <w:lang w:eastAsia="tr-TR"/>
        </w:rPr>
        <w:t xml:space="preserve"> Yüksek kırık riski olan yetişkin hastalarda uzun dönem </w:t>
      </w:r>
      <w:proofErr w:type="spellStart"/>
      <w:r w:rsidR="009365D3" w:rsidRPr="009365D3">
        <w:rPr>
          <w:rFonts w:ascii="Times New Roman" w:eastAsia="Times New Roman" w:hAnsi="Times New Roman" w:cs="Times New Roman"/>
          <w:bCs/>
          <w:sz w:val="18"/>
          <w:szCs w:val="18"/>
          <w:lang w:eastAsia="tr-TR"/>
        </w:rPr>
        <w:t>glukokortikoid</w:t>
      </w:r>
      <w:proofErr w:type="spellEnd"/>
      <w:r w:rsidR="009365D3" w:rsidRPr="009365D3">
        <w:rPr>
          <w:rFonts w:ascii="Times New Roman" w:eastAsia="Times New Roman" w:hAnsi="Times New Roman" w:cs="Times New Roman"/>
          <w:bCs/>
          <w:sz w:val="18"/>
          <w:szCs w:val="18"/>
          <w:lang w:eastAsia="tr-TR"/>
        </w:rPr>
        <w:t xml:space="preserve"> tedavisiyle ilişkili kemik kaybının tedavisinde </w:t>
      </w:r>
    </w:p>
    <w:p w:rsidR="009365D3" w:rsidRPr="009365D3" w:rsidRDefault="009365D3" w:rsidP="009365D3">
      <w:pPr>
        <w:spacing w:after="0" w:line="240" w:lineRule="auto"/>
        <w:ind w:firstLine="709"/>
        <w:jc w:val="both"/>
        <w:rPr>
          <w:rFonts w:ascii="Times New Roman" w:eastAsia="Times New Roman" w:hAnsi="Times New Roman" w:cs="Times New Roman"/>
          <w:bCs/>
          <w:sz w:val="18"/>
          <w:szCs w:val="18"/>
          <w:lang w:eastAsia="tr-TR"/>
        </w:rPr>
      </w:pPr>
      <w:proofErr w:type="gramStart"/>
      <w:r w:rsidRPr="009365D3">
        <w:rPr>
          <w:rFonts w:ascii="Times New Roman" w:eastAsia="Times New Roman" w:hAnsi="Times New Roman" w:cs="Times New Roman"/>
          <w:bCs/>
          <w:sz w:val="18"/>
          <w:szCs w:val="18"/>
          <w:lang w:eastAsia="tr-TR"/>
        </w:rPr>
        <w:t>iç</w:t>
      </w:r>
      <w:proofErr w:type="gramEnd"/>
      <w:r w:rsidRPr="009365D3">
        <w:rPr>
          <w:rFonts w:ascii="Times New Roman" w:eastAsia="Times New Roman" w:hAnsi="Times New Roman" w:cs="Times New Roman"/>
          <w:bCs/>
          <w:sz w:val="18"/>
          <w:szCs w:val="18"/>
          <w:lang w:eastAsia="tr-TR"/>
        </w:rPr>
        <w:t xml:space="preserve"> hastalıkları, fiziksel tıp ve rehabilitasyon, </w:t>
      </w:r>
      <w:proofErr w:type="spellStart"/>
      <w:r w:rsidRPr="009365D3">
        <w:rPr>
          <w:rFonts w:ascii="Times New Roman" w:eastAsia="Times New Roman" w:hAnsi="Times New Roman" w:cs="Times New Roman"/>
          <w:bCs/>
          <w:sz w:val="18"/>
          <w:szCs w:val="18"/>
          <w:lang w:eastAsia="tr-TR"/>
        </w:rPr>
        <w:t>romatoloji</w:t>
      </w:r>
      <w:proofErr w:type="spellEnd"/>
      <w:r w:rsidRPr="009365D3">
        <w:rPr>
          <w:rFonts w:ascii="Times New Roman" w:eastAsia="Times New Roman" w:hAnsi="Times New Roman" w:cs="Times New Roman"/>
          <w:bCs/>
          <w:sz w:val="18"/>
          <w:szCs w:val="18"/>
          <w:lang w:eastAsia="tr-TR"/>
        </w:rPr>
        <w:t>,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r>
        <w:rPr>
          <w:rFonts w:ascii="Times New Roman" w:eastAsia="Times New Roman" w:hAnsi="Times New Roman" w:cs="Times New Roman"/>
          <w:bCs/>
          <w:sz w:val="18"/>
          <w:szCs w:val="18"/>
          <w:lang w:eastAsia="tr-TR"/>
        </w:rPr>
        <w:t>”</w:t>
      </w:r>
    </w:p>
    <w:p w:rsidR="00F74FB0" w:rsidRPr="00607F54" w:rsidRDefault="00F74FB0" w:rsidP="00F74FB0">
      <w:pPr>
        <w:spacing w:after="0" w:line="240" w:lineRule="auto"/>
        <w:ind w:firstLine="709"/>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
          <w:bCs/>
          <w:sz w:val="18"/>
          <w:szCs w:val="18"/>
          <w:lang w:eastAsia="tr-TR"/>
        </w:rPr>
        <w:t xml:space="preserve">MADDE </w:t>
      </w:r>
      <w:r w:rsidR="001831E7">
        <w:rPr>
          <w:rFonts w:ascii="Times New Roman" w:eastAsia="Times New Roman" w:hAnsi="Times New Roman" w:cs="Times New Roman"/>
          <w:b/>
          <w:bCs/>
          <w:sz w:val="18"/>
          <w:szCs w:val="18"/>
          <w:lang w:eastAsia="tr-TR"/>
        </w:rPr>
        <w:t>6</w:t>
      </w:r>
      <w:r w:rsidRPr="00607F54">
        <w:rPr>
          <w:rFonts w:ascii="Times New Roman" w:eastAsia="Times New Roman" w:hAnsi="Times New Roman" w:cs="Times New Roman"/>
          <w:b/>
          <w:bCs/>
          <w:sz w:val="18"/>
          <w:szCs w:val="18"/>
          <w:lang w:eastAsia="tr-TR"/>
        </w:rPr>
        <w:t xml:space="preserve">- </w:t>
      </w:r>
      <w:r w:rsidRPr="00607F54">
        <w:rPr>
          <w:rFonts w:ascii="Times New Roman" w:eastAsia="Calibri" w:hAnsi="Times New Roman" w:cs="Times New Roman"/>
          <w:sz w:val="18"/>
          <w:szCs w:val="18"/>
        </w:rPr>
        <w:t xml:space="preserve">Aynı Tebliğin </w:t>
      </w:r>
      <w:r w:rsidRPr="00607F54">
        <w:rPr>
          <w:rFonts w:ascii="Times New Roman" w:eastAsia="Times New Roman" w:hAnsi="Times New Roman" w:cs="Times New Roman"/>
          <w:bCs/>
          <w:sz w:val="18"/>
          <w:szCs w:val="18"/>
          <w:lang w:eastAsia="tr-TR"/>
        </w:rPr>
        <w:t>4.2.24.A</w:t>
      </w:r>
      <w:r w:rsidRPr="00607F54">
        <w:rPr>
          <w:rFonts w:ascii="Times New Roman" w:eastAsia="Calibri" w:hAnsi="Times New Roman" w:cs="Times New Roman"/>
          <w:sz w:val="18"/>
          <w:szCs w:val="18"/>
        </w:rPr>
        <w:t xml:space="preserve"> numaralı maddesinin üçüncü fıkrasının</w:t>
      </w:r>
      <w:r w:rsidRPr="00607F54">
        <w:rPr>
          <w:rFonts w:ascii="Times New Roman" w:eastAsia="Times New Roman" w:hAnsi="Times New Roman" w:cs="Times New Roman"/>
          <w:bCs/>
          <w:sz w:val="18"/>
          <w:szCs w:val="18"/>
          <w:lang w:eastAsia="tr-TR"/>
        </w:rPr>
        <w:t xml:space="preserve"> (a) bendinin </w:t>
      </w:r>
      <w:r w:rsidR="001E3E22" w:rsidRPr="003B71B6">
        <w:rPr>
          <w:rFonts w:ascii="Times New Roman" w:eastAsia="Times New Roman" w:hAnsi="Times New Roman" w:cs="Times New Roman"/>
          <w:bCs/>
          <w:sz w:val="18"/>
          <w:szCs w:val="18"/>
          <w:lang w:eastAsia="tr-TR"/>
        </w:rPr>
        <w:t>üç numaralı</w:t>
      </w:r>
      <w:r w:rsidRPr="003B71B6">
        <w:rPr>
          <w:rFonts w:ascii="Times New Roman" w:eastAsia="Times New Roman" w:hAnsi="Times New Roman" w:cs="Times New Roman"/>
          <w:bCs/>
          <w:sz w:val="18"/>
          <w:szCs w:val="18"/>
          <w:lang w:eastAsia="tr-TR"/>
        </w:rPr>
        <w:t xml:space="preserve"> alt </w:t>
      </w:r>
      <w:r w:rsidR="001E3E22" w:rsidRPr="003B71B6">
        <w:rPr>
          <w:rFonts w:ascii="Times New Roman" w:eastAsia="Times New Roman" w:hAnsi="Times New Roman" w:cs="Times New Roman"/>
          <w:bCs/>
          <w:sz w:val="18"/>
          <w:szCs w:val="18"/>
          <w:lang w:eastAsia="tr-TR"/>
        </w:rPr>
        <w:t>bendinde</w:t>
      </w:r>
      <w:r w:rsidRPr="003B71B6">
        <w:rPr>
          <w:rFonts w:ascii="Times New Roman" w:eastAsia="Times New Roman" w:hAnsi="Times New Roman" w:cs="Times New Roman"/>
          <w:bCs/>
          <w:sz w:val="18"/>
          <w:szCs w:val="18"/>
          <w:lang w:eastAsia="tr-TR"/>
        </w:rPr>
        <w:t xml:space="preserve"> yer alan “kombinasyonu ile birlikte </w:t>
      </w:r>
      <w:proofErr w:type="gramStart"/>
      <w:r w:rsidRPr="003B71B6">
        <w:rPr>
          <w:rFonts w:ascii="Times New Roman" w:eastAsia="Times New Roman" w:hAnsi="Times New Roman" w:cs="Times New Roman"/>
          <w:bCs/>
          <w:sz w:val="18"/>
          <w:szCs w:val="18"/>
          <w:lang w:eastAsia="tr-TR"/>
        </w:rPr>
        <w:t>3 üncü</w:t>
      </w:r>
      <w:proofErr w:type="gramEnd"/>
      <w:r w:rsidRPr="003B71B6">
        <w:rPr>
          <w:rFonts w:ascii="Times New Roman" w:eastAsia="Times New Roman" w:hAnsi="Times New Roman" w:cs="Times New Roman"/>
          <w:bCs/>
          <w:sz w:val="18"/>
          <w:szCs w:val="18"/>
          <w:lang w:eastAsia="tr-TR"/>
        </w:rPr>
        <w:t xml:space="preserve"> bir kontrol edici ilacı” ibaresi “kombinasyonunu” </w:t>
      </w:r>
      <w:r w:rsidR="00223416" w:rsidRPr="003B71B6">
        <w:rPr>
          <w:rFonts w:ascii="Times New Roman" w:eastAsia="Times New Roman" w:hAnsi="Times New Roman" w:cs="Times New Roman"/>
          <w:bCs/>
          <w:sz w:val="18"/>
          <w:szCs w:val="18"/>
          <w:lang w:eastAsia="tr-TR"/>
        </w:rPr>
        <w:t>şeklinde değiştirilmiştir.</w:t>
      </w:r>
    </w:p>
    <w:p w:rsidR="00F74FB0" w:rsidRPr="00607F54" w:rsidRDefault="00F74FB0" w:rsidP="00F74FB0">
      <w:pPr>
        <w:spacing w:after="0" w:line="240" w:lineRule="auto"/>
        <w:ind w:firstLine="709"/>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
          <w:bCs/>
          <w:sz w:val="18"/>
          <w:szCs w:val="18"/>
          <w:lang w:eastAsia="tr-TR"/>
        </w:rPr>
        <w:t xml:space="preserve">MADDE </w:t>
      </w:r>
      <w:r w:rsidR="001831E7">
        <w:rPr>
          <w:rFonts w:ascii="Times New Roman" w:eastAsia="Times New Roman" w:hAnsi="Times New Roman" w:cs="Times New Roman"/>
          <w:b/>
          <w:bCs/>
          <w:sz w:val="18"/>
          <w:szCs w:val="18"/>
          <w:lang w:eastAsia="tr-TR"/>
        </w:rPr>
        <w:t>7</w:t>
      </w:r>
      <w:r w:rsidRPr="00607F54">
        <w:rPr>
          <w:rFonts w:ascii="Times New Roman" w:eastAsia="Times New Roman" w:hAnsi="Times New Roman" w:cs="Times New Roman"/>
          <w:bCs/>
          <w:sz w:val="18"/>
          <w:szCs w:val="18"/>
          <w:lang w:eastAsia="tr-TR"/>
        </w:rPr>
        <w:t>- Aynı Tebliğin 4.2.24.B numaralı maddesinde aşağıdaki düzenlemeler yapılmıştır.</w:t>
      </w:r>
    </w:p>
    <w:p w:rsidR="00FD46D5" w:rsidRDefault="00F74FB0" w:rsidP="00F74FB0">
      <w:pPr>
        <w:spacing w:after="0" w:line="240" w:lineRule="auto"/>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Cs/>
          <w:sz w:val="18"/>
          <w:szCs w:val="18"/>
          <w:lang w:eastAsia="tr-TR"/>
        </w:rPr>
        <w:t xml:space="preserve"> </w:t>
      </w:r>
      <w:r w:rsidRPr="00607F54">
        <w:rPr>
          <w:rFonts w:ascii="Times New Roman" w:eastAsia="Times New Roman" w:hAnsi="Times New Roman" w:cs="Times New Roman"/>
          <w:bCs/>
          <w:sz w:val="18"/>
          <w:szCs w:val="18"/>
          <w:lang w:eastAsia="tr-TR"/>
        </w:rPr>
        <w:tab/>
        <w:t>a) İkinci fıkrasının (a) bendinin sonuna</w:t>
      </w:r>
      <w:r w:rsidR="00FD46D5">
        <w:rPr>
          <w:rFonts w:ascii="Times New Roman" w:eastAsia="Times New Roman" w:hAnsi="Times New Roman" w:cs="Times New Roman"/>
          <w:bCs/>
          <w:sz w:val="18"/>
          <w:szCs w:val="18"/>
          <w:lang w:eastAsia="tr-TR"/>
        </w:rPr>
        <w:t xml:space="preserve"> aşağıdaki cümle eklenmiştir.</w:t>
      </w:r>
    </w:p>
    <w:p w:rsidR="00F74FB0" w:rsidRPr="00607F54" w:rsidRDefault="00F74FB0" w:rsidP="00F74FB0">
      <w:pPr>
        <w:spacing w:after="0" w:line="240" w:lineRule="auto"/>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Flutikazon</w:t>
      </w:r>
      <w:proofErr w:type="spellEnd"/>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furoat+umeklidinyum+vilanterol</w:t>
      </w:r>
      <w:proofErr w:type="spellEnd"/>
      <w:r w:rsidRPr="00607F54">
        <w:rPr>
          <w:rFonts w:ascii="Times New Roman" w:eastAsia="Times New Roman" w:hAnsi="Times New Roman" w:cs="Times New Roman"/>
          <w:bCs/>
          <w:sz w:val="18"/>
          <w:szCs w:val="18"/>
          <w:lang w:eastAsia="tr-TR"/>
        </w:rPr>
        <w:t xml:space="preserve"> etken maddelerini sabit doz kombinasyonu şeklinde içeren ürünün; en az 3 ay süreyle, uzun etkili solunu</w:t>
      </w:r>
      <w:r w:rsidR="00605EF6">
        <w:rPr>
          <w:rFonts w:ascii="Times New Roman" w:eastAsia="Times New Roman" w:hAnsi="Times New Roman" w:cs="Times New Roman"/>
          <w:bCs/>
          <w:sz w:val="18"/>
          <w:szCs w:val="18"/>
          <w:lang w:eastAsia="tr-TR"/>
        </w:rPr>
        <w:t>m yolu beta-</w:t>
      </w:r>
      <w:proofErr w:type="spellStart"/>
      <w:r w:rsidR="00605EF6">
        <w:rPr>
          <w:rFonts w:ascii="Times New Roman" w:eastAsia="Times New Roman" w:hAnsi="Times New Roman" w:cs="Times New Roman"/>
          <w:bCs/>
          <w:sz w:val="18"/>
          <w:szCs w:val="18"/>
          <w:lang w:eastAsia="tr-TR"/>
        </w:rPr>
        <w:t>agonistleri</w:t>
      </w:r>
      <w:proofErr w:type="spellEnd"/>
      <w:r w:rsidR="00605EF6">
        <w:rPr>
          <w:rFonts w:ascii="Times New Roman" w:eastAsia="Times New Roman" w:hAnsi="Times New Roman" w:cs="Times New Roman"/>
          <w:bCs/>
          <w:sz w:val="18"/>
          <w:szCs w:val="18"/>
          <w:lang w:eastAsia="tr-TR"/>
        </w:rPr>
        <w:t xml:space="preserve"> (LABA) </w:t>
      </w:r>
      <w:r w:rsidRPr="00607F54">
        <w:rPr>
          <w:rFonts w:ascii="Times New Roman" w:eastAsia="Times New Roman" w:hAnsi="Times New Roman" w:cs="Times New Roman"/>
          <w:bCs/>
          <w:sz w:val="18"/>
          <w:szCs w:val="18"/>
          <w:lang w:eastAsia="tr-TR"/>
        </w:rPr>
        <w:t xml:space="preserve">ve uzun etkili </w:t>
      </w:r>
      <w:proofErr w:type="spellStart"/>
      <w:r w:rsidRPr="00607F54">
        <w:rPr>
          <w:rFonts w:ascii="Times New Roman" w:eastAsia="Times New Roman" w:hAnsi="Times New Roman" w:cs="Times New Roman"/>
          <w:bCs/>
          <w:sz w:val="18"/>
          <w:szCs w:val="18"/>
          <w:lang w:eastAsia="tr-TR"/>
        </w:rPr>
        <w:t>antikolinerjikler</w:t>
      </w:r>
      <w:proofErr w:type="spellEnd"/>
      <w:r w:rsidRPr="00607F54">
        <w:rPr>
          <w:rFonts w:ascii="Times New Roman" w:eastAsia="Times New Roman" w:hAnsi="Times New Roman" w:cs="Times New Roman"/>
          <w:bCs/>
          <w:sz w:val="18"/>
          <w:szCs w:val="18"/>
          <w:lang w:eastAsia="tr-TR"/>
        </w:rPr>
        <w:t xml:space="preserve"> (LAMA) ile tedavi edildiği halde yeterli yanıt alınamayan, sık atak geçiren (yılda 2 ve üzeri atak veya 1 ve üzeri yatarak tedavi) ve </w:t>
      </w:r>
      <w:proofErr w:type="spellStart"/>
      <w:r w:rsidRPr="00607F54">
        <w:rPr>
          <w:rFonts w:ascii="Times New Roman" w:eastAsia="Times New Roman" w:hAnsi="Times New Roman" w:cs="Times New Roman"/>
          <w:bCs/>
          <w:sz w:val="18"/>
          <w:szCs w:val="18"/>
          <w:lang w:eastAsia="tr-TR"/>
        </w:rPr>
        <w:t>dispnesi</w:t>
      </w:r>
      <w:proofErr w:type="spellEnd"/>
      <w:r w:rsidRPr="00607F54">
        <w:rPr>
          <w:rFonts w:ascii="Times New Roman" w:eastAsia="Times New Roman" w:hAnsi="Times New Roman" w:cs="Times New Roman"/>
          <w:bCs/>
          <w:sz w:val="18"/>
          <w:szCs w:val="18"/>
          <w:lang w:eastAsia="tr-TR"/>
        </w:rPr>
        <w:t xml:space="preserve"> olan (</w:t>
      </w:r>
      <w:proofErr w:type="spellStart"/>
      <w:r w:rsidRPr="00607F54">
        <w:rPr>
          <w:rFonts w:ascii="Times New Roman" w:eastAsia="Times New Roman" w:hAnsi="Times New Roman" w:cs="Times New Roman"/>
          <w:bCs/>
          <w:sz w:val="18"/>
          <w:szCs w:val="18"/>
          <w:lang w:eastAsia="tr-TR"/>
        </w:rPr>
        <w:t>mMrc</w:t>
      </w:r>
      <w:proofErr w:type="spellEnd"/>
      <w:r w:rsidRPr="00607F54">
        <w:rPr>
          <w:rFonts w:ascii="Times New Roman" w:eastAsia="Times New Roman" w:hAnsi="Times New Roman" w:cs="Times New Roman"/>
          <w:bCs/>
          <w:sz w:val="18"/>
          <w:szCs w:val="18"/>
          <w:lang w:eastAsia="tr-TR"/>
        </w:rPr>
        <w:t xml:space="preserve"> 2 ve üzeri veya CAT skoru 10 ve üzeri) orta-ağır </w:t>
      </w:r>
      <w:r w:rsidR="00650E8B" w:rsidRPr="003B71B6">
        <w:rPr>
          <w:rFonts w:ascii="Times New Roman" w:eastAsia="Times New Roman" w:hAnsi="Times New Roman" w:cs="Times New Roman"/>
          <w:bCs/>
          <w:sz w:val="18"/>
          <w:szCs w:val="18"/>
          <w:lang w:eastAsia="tr-TR"/>
        </w:rPr>
        <w:t>K</w:t>
      </w:r>
      <w:r w:rsidRPr="00607F54">
        <w:rPr>
          <w:rFonts w:ascii="Times New Roman" w:eastAsia="Times New Roman" w:hAnsi="Times New Roman" w:cs="Times New Roman"/>
          <w:bCs/>
          <w:sz w:val="18"/>
          <w:szCs w:val="18"/>
          <w:lang w:eastAsia="tr-TR"/>
        </w:rPr>
        <w:t xml:space="preserve">ronik </w:t>
      </w:r>
      <w:proofErr w:type="spellStart"/>
      <w:r w:rsidR="00ED3D30" w:rsidRPr="003B71B6">
        <w:rPr>
          <w:rFonts w:ascii="Times New Roman" w:eastAsia="Times New Roman" w:hAnsi="Times New Roman" w:cs="Times New Roman"/>
          <w:bCs/>
          <w:sz w:val="18"/>
          <w:szCs w:val="18"/>
          <w:lang w:eastAsia="tr-TR"/>
        </w:rPr>
        <w:t>O</w:t>
      </w:r>
      <w:r w:rsidRPr="003B71B6">
        <w:rPr>
          <w:rFonts w:ascii="Times New Roman" w:eastAsia="Times New Roman" w:hAnsi="Times New Roman" w:cs="Times New Roman"/>
          <w:bCs/>
          <w:sz w:val="18"/>
          <w:szCs w:val="18"/>
          <w:lang w:eastAsia="tr-TR"/>
        </w:rPr>
        <w:t>b</w:t>
      </w:r>
      <w:r w:rsidRPr="00607F54">
        <w:rPr>
          <w:rFonts w:ascii="Times New Roman" w:eastAsia="Times New Roman" w:hAnsi="Times New Roman" w:cs="Times New Roman"/>
          <w:bCs/>
          <w:sz w:val="18"/>
          <w:szCs w:val="18"/>
          <w:lang w:eastAsia="tr-TR"/>
        </w:rPr>
        <w:t>strüktif</w:t>
      </w:r>
      <w:proofErr w:type="spellEnd"/>
      <w:r w:rsidRPr="00607F54">
        <w:rPr>
          <w:rFonts w:ascii="Times New Roman" w:eastAsia="Times New Roman" w:hAnsi="Times New Roman" w:cs="Times New Roman"/>
          <w:bCs/>
          <w:sz w:val="18"/>
          <w:szCs w:val="18"/>
          <w:lang w:eastAsia="tr-TR"/>
        </w:rPr>
        <w:t xml:space="preserve"> </w:t>
      </w:r>
      <w:r w:rsidR="00ED3D30" w:rsidRPr="003B71B6">
        <w:rPr>
          <w:rFonts w:ascii="Times New Roman" w:eastAsia="Times New Roman" w:hAnsi="Times New Roman" w:cs="Times New Roman"/>
          <w:bCs/>
          <w:sz w:val="18"/>
          <w:szCs w:val="18"/>
          <w:lang w:eastAsia="tr-TR"/>
        </w:rPr>
        <w:t>A</w:t>
      </w:r>
      <w:r w:rsidRPr="00607F54">
        <w:rPr>
          <w:rFonts w:ascii="Times New Roman" w:eastAsia="Times New Roman" w:hAnsi="Times New Roman" w:cs="Times New Roman"/>
          <w:bCs/>
          <w:sz w:val="18"/>
          <w:szCs w:val="18"/>
          <w:lang w:eastAsia="tr-TR"/>
        </w:rPr>
        <w:t xml:space="preserve">kciğer </w:t>
      </w:r>
      <w:r w:rsidR="00ED3D30" w:rsidRPr="003B71B6">
        <w:rPr>
          <w:rFonts w:ascii="Times New Roman" w:eastAsia="Times New Roman" w:hAnsi="Times New Roman" w:cs="Times New Roman"/>
          <w:bCs/>
          <w:sz w:val="18"/>
          <w:szCs w:val="18"/>
          <w:lang w:eastAsia="tr-TR"/>
        </w:rPr>
        <w:t>H</w:t>
      </w:r>
      <w:r w:rsidRPr="00607F54">
        <w:rPr>
          <w:rFonts w:ascii="Times New Roman" w:eastAsia="Times New Roman" w:hAnsi="Times New Roman" w:cs="Times New Roman"/>
          <w:bCs/>
          <w:sz w:val="18"/>
          <w:szCs w:val="18"/>
          <w:lang w:eastAsia="tr-TR"/>
        </w:rPr>
        <w:t>astalığı (KOAH) olan erişki</w:t>
      </w:r>
      <w:r w:rsidR="00605EF6">
        <w:rPr>
          <w:rFonts w:ascii="Times New Roman" w:eastAsia="Times New Roman" w:hAnsi="Times New Roman" w:cs="Times New Roman"/>
          <w:bCs/>
          <w:sz w:val="18"/>
          <w:szCs w:val="18"/>
          <w:lang w:eastAsia="tr-TR"/>
        </w:rPr>
        <w:t xml:space="preserve">n hastaların idame tedavisinde </w:t>
      </w:r>
      <w:r w:rsidRPr="00607F54">
        <w:rPr>
          <w:rFonts w:ascii="Times New Roman" w:eastAsia="Times New Roman" w:hAnsi="Times New Roman" w:cs="Times New Roman"/>
          <w:bCs/>
          <w:sz w:val="18"/>
          <w:szCs w:val="18"/>
          <w:lang w:eastAsia="tr-TR"/>
        </w:rPr>
        <w:t>kullanılmaları ve bu durumların uzman hekim raporunda belirtilmesi halinde bedelleri Kurumca karşılanır</w:t>
      </w:r>
      <w:r w:rsidRPr="003B71B6">
        <w:rPr>
          <w:rFonts w:ascii="Times New Roman" w:eastAsia="Times New Roman" w:hAnsi="Times New Roman" w:cs="Times New Roman"/>
          <w:bCs/>
          <w:sz w:val="18"/>
          <w:szCs w:val="18"/>
          <w:lang w:eastAsia="tr-TR"/>
        </w:rPr>
        <w:t xml:space="preserve">.” </w:t>
      </w:r>
    </w:p>
    <w:p w:rsidR="00F74FB0" w:rsidRPr="00607F54" w:rsidRDefault="00F74FB0" w:rsidP="00F74FB0">
      <w:pPr>
        <w:spacing w:after="0"/>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Cs/>
          <w:sz w:val="18"/>
          <w:szCs w:val="18"/>
          <w:lang w:eastAsia="tr-TR"/>
        </w:rPr>
        <w:tab/>
        <w:t>b) On ikinci fıkrasında yer alan “(</w:t>
      </w:r>
      <w:r w:rsidRPr="003B71B6">
        <w:rPr>
          <w:rFonts w:ascii="Times New Roman" w:eastAsia="Times New Roman" w:hAnsi="Times New Roman" w:cs="Times New Roman"/>
          <w:bCs/>
          <w:sz w:val="18"/>
          <w:szCs w:val="18"/>
          <w:lang w:eastAsia="tr-TR"/>
        </w:rPr>
        <w:t>LABA)”</w:t>
      </w:r>
      <w:r w:rsidRPr="00607F54">
        <w:rPr>
          <w:rFonts w:ascii="Times New Roman" w:eastAsia="Times New Roman" w:hAnsi="Times New Roman" w:cs="Times New Roman"/>
          <w:bCs/>
          <w:sz w:val="18"/>
          <w:szCs w:val="18"/>
          <w:lang w:eastAsia="tr-TR"/>
        </w:rPr>
        <w:t xml:space="preserve"> ibaresinden sonra gelmek üzere “veya uzun etkili solunum yolu beta-</w:t>
      </w:r>
      <w:proofErr w:type="spellStart"/>
      <w:r w:rsidRPr="00607F54">
        <w:rPr>
          <w:rFonts w:ascii="Times New Roman" w:eastAsia="Times New Roman" w:hAnsi="Times New Roman" w:cs="Times New Roman"/>
          <w:bCs/>
          <w:sz w:val="18"/>
          <w:szCs w:val="18"/>
          <w:lang w:eastAsia="tr-TR"/>
        </w:rPr>
        <w:t>agonistleri</w:t>
      </w:r>
      <w:proofErr w:type="spellEnd"/>
      <w:r w:rsidRPr="00607F54">
        <w:rPr>
          <w:rFonts w:ascii="Times New Roman" w:eastAsia="Times New Roman" w:hAnsi="Times New Roman" w:cs="Times New Roman"/>
          <w:bCs/>
          <w:sz w:val="18"/>
          <w:szCs w:val="18"/>
          <w:lang w:eastAsia="tr-TR"/>
        </w:rPr>
        <w:t xml:space="preserve"> (LABA) ve uzun etkili </w:t>
      </w:r>
      <w:proofErr w:type="spellStart"/>
      <w:r w:rsidRPr="00607F54">
        <w:rPr>
          <w:rFonts w:ascii="Times New Roman" w:eastAsia="Times New Roman" w:hAnsi="Times New Roman" w:cs="Times New Roman"/>
          <w:bCs/>
          <w:sz w:val="18"/>
          <w:szCs w:val="18"/>
          <w:lang w:eastAsia="tr-TR"/>
        </w:rPr>
        <w:t>antikolinerjikler</w:t>
      </w:r>
      <w:proofErr w:type="spellEnd"/>
      <w:r w:rsidRPr="00607F54">
        <w:rPr>
          <w:rFonts w:ascii="Times New Roman" w:eastAsia="Times New Roman" w:hAnsi="Times New Roman" w:cs="Times New Roman"/>
          <w:bCs/>
          <w:sz w:val="18"/>
          <w:szCs w:val="18"/>
          <w:lang w:eastAsia="tr-TR"/>
        </w:rPr>
        <w:t xml:space="preserve"> (LAMA)” ibaresi eklenmiştir.</w:t>
      </w:r>
    </w:p>
    <w:p w:rsidR="00390E1D" w:rsidRPr="00607F54" w:rsidRDefault="00390E1D" w:rsidP="00390E1D">
      <w:pPr>
        <w:spacing w:after="0"/>
        <w:ind w:firstLine="708"/>
        <w:jc w:val="both"/>
        <w:rPr>
          <w:rFonts w:ascii="Times New Roman" w:eastAsia="Times New Roman" w:hAnsi="Times New Roman" w:cs="Times New Roman"/>
          <w:bCs/>
          <w:sz w:val="18"/>
          <w:szCs w:val="18"/>
          <w:lang w:eastAsia="tr-TR"/>
        </w:rPr>
      </w:pPr>
      <w:r w:rsidRPr="009365D3">
        <w:rPr>
          <w:rFonts w:ascii="Times New Roman" w:eastAsia="Times New Roman" w:hAnsi="Times New Roman" w:cs="Times New Roman"/>
          <w:b/>
          <w:bCs/>
          <w:sz w:val="18"/>
          <w:szCs w:val="18"/>
          <w:lang w:eastAsia="tr-TR"/>
        </w:rPr>
        <w:t>MADDE 8</w:t>
      </w:r>
      <w:r w:rsidRPr="00607F54">
        <w:rPr>
          <w:rFonts w:ascii="Times New Roman" w:eastAsia="Times New Roman" w:hAnsi="Times New Roman" w:cs="Times New Roman"/>
          <w:bCs/>
          <w:sz w:val="18"/>
          <w:szCs w:val="18"/>
          <w:lang w:eastAsia="tr-TR"/>
        </w:rPr>
        <w:t xml:space="preserve">- Aynı Tebliğin 4.2.34 numaralı </w:t>
      </w:r>
      <w:r w:rsidRPr="009365D3">
        <w:rPr>
          <w:rFonts w:ascii="Times New Roman" w:eastAsia="Times New Roman" w:hAnsi="Times New Roman" w:cs="Times New Roman"/>
          <w:bCs/>
          <w:sz w:val="18"/>
          <w:szCs w:val="18"/>
          <w:lang w:eastAsia="tr-TR"/>
        </w:rPr>
        <w:t>maddesinin altıncı fıkrasının (a) ve (b) bentlerinde yer alan “</w:t>
      </w:r>
      <w:proofErr w:type="spellStart"/>
      <w:r w:rsidRPr="009365D3">
        <w:rPr>
          <w:rFonts w:ascii="Times New Roman" w:eastAsia="Times New Roman" w:hAnsi="Times New Roman" w:cs="Times New Roman"/>
          <w:bCs/>
          <w:sz w:val="18"/>
          <w:szCs w:val="18"/>
          <w:lang w:eastAsia="tr-TR"/>
        </w:rPr>
        <w:t>relaps</w:t>
      </w:r>
      <w:proofErr w:type="spellEnd"/>
      <w:r w:rsidRPr="009365D3">
        <w:rPr>
          <w:rFonts w:ascii="Times New Roman" w:eastAsia="Times New Roman" w:hAnsi="Times New Roman" w:cs="Times New Roman"/>
          <w:bCs/>
          <w:sz w:val="18"/>
          <w:szCs w:val="18"/>
          <w:lang w:eastAsia="tr-TR"/>
        </w:rPr>
        <w:t xml:space="preserve"> ve </w:t>
      </w:r>
      <w:proofErr w:type="spellStart"/>
      <w:r w:rsidRPr="009365D3">
        <w:rPr>
          <w:rFonts w:ascii="Times New Roman" w:eastAsia="Times New Roman" w:hAnsi="Times New Roman" w:cs="Times New Roman"/>
          <w:bCs/>
          <w:sz w:val="18"/>
          <w:szCs w:val="18"/>
          <w:lang w:eastAsia="tr-TR"/>
        </w:rPr>
        <w:t>remisyonla</w:t>
      </w:r>
      <w:proofErr w:type="spellEnd"/>
      <w:r w:rsidRPr="009365D3">
        <w:rPr>
          <w:rFonts w:ascii="Times New Roman" w:eastAsia="Times New Roman" w:hAnsi="Times New Roman" w:cs="Times New Roman"/>
          <w:bCs/>
          <w:sz w:val="18"/>
          <w:szCs w:val="18"/>
          <w:lang w:eastAsia="tr-TR"/>
        </w:rPr>
        <w:t>” ibareleri “</w:t>
      </w:r>
      <w:proofErr w:type="spellStart"/>
      <w:r w:rsidRPr="009365D3">
        <w:rPr>
          <w:rFonts w:ascii="Times New Roman" w:eastAsia="Times New Roman" w:hAnsi="Times New Roman" w:cs="Times New Roman"/>
          <w:bCs/>
          <w:sz w:val="18"/>
          <w:szCs w:val="18"/>
          <w:lang w:eastAsia="tr-TR"/>
        </w:rPr>
        <w:t>relapslarla</w:t>
      </w:r>
      <w:proofErr w:type="spellEnd"/>
      <w:r w:rsidRPr="009365D3">
        <w:rPr>
          <w:rFonts w:ascii="Times New Roman" w:eastAsia="Times New Roman" w:hAnsi="Times New Roman" w:cs="Times New Roman"/>
          <w:bCs/>
          <w:sz w:val="18"/>
          <w:szCs w:val="18"/>
          <w:lang w:eastAsia="tr-TR"/>
        </w:rPr>
        <w:t xml:space="preserve">” şeklinde değiştirilmiş ve </w:t>
      </w:r>
      <w:r w:rsidR="00390A6A">
        <w:rPr>
          <w:rFonts w:ascii="Times New Roman" w:eastAsia="Times New Roman" w:hAnsi="Times New Roman" w:cs="Times New Roman"/>
          <w:bCs/>
          <w:sz w:val="18"/>
          <w:szCs w:val="18"/>
          <w:lang w:eastAsia="tr-TR"/>
        </w:rPr>
        <w:t xml:space="preserve">aynı fıkraya </w:t>
      </w:r>
      <w:r w:rsidRPr="009365D3">
        <w:rPr>
          <w:rFonts w:ascii="Times New Roman" w:eastAsia="Times New Roman" w:hAnsi="Times New Roman" w:cs="Times New Roman"/>
          <w:bCs/>
          <w:sz w:val="18"/>
          <w:szCs w:val="18"/>
          <w:lang w:eastAsia="tr-TR"/>
        </w:rPr>
        <w:t>aşağıdaki bent eklenmiştir.</w:t>
      </w:r>
    </w:p>
    <w:p w:rsidR="00390E1D" w:rsidRDefault="00390E1D" w:rsidP="00390E1D">
      <w:pPr>
        <w:spacing w:after="0"/>
        <w:ind w:firstLine="709"/>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Cs/>
          <w:sz w:val="18"/>
          <w:szCs w:val="18"/>
          <w:lang w:eastAsia="tr-TR"/>
        </w:rPr>
        <w:t>“</w:t>
      </w:r>
      <w:proofErr w:type="gramStart"/>
      <w:r w:rsidRPr="00607F54">
        <w:rPr>
          <w:rFonts w:ascii="Times New Roman" w:eastAsia="Times New Roman" w:hAnsi="Times New Roman" w:cs="Times New Roman"/>
          <w:bCs/>
          <w:sz w:val="18"/>
          <w:szCs w:val="18"/>
          <w:lang w:eastAsia="tr-TR"/>
        </w:rPr>
        <w:t>c</w:t>
      </w:r>
      <w:proofErr w:type="gramEnd"/>
      <w:r w:rsidRPr="00607F54">
        <w:rPr>
          <w:rFonts w:ascii="Times New Roman" w:eastAsia="Times New Roman" w:hAnsi="Times New Roman" w:cs="Times New Roman"/>
          <w:bCs/>
          <w:sz w:val="18"/>
          <w:szCs w:val="18"/>
          <w:lang w:eastAsia="tr-TR"/>
        </w:rPr>
        <w:t xml:space="preserve">) Güncel </w:t>
      </w:r>
      <w:proofErr w:type="spellStart"/>
      <w:r w:rsidRPr="00607F54">
        <w:rPr>
          <w:rFonts w:ascii="Times New Roman" w:eastAsia="Times New Roman" w:hAnsi="Times New Roman" w:cs="Times New Roman"/>
          <w:bCs/>
          <w:sz w:val="18"/>
          <w:szCs w:val="18"/>
          <w:lang w:eastAsia="tr-TR"/>
        </w:rPr>
        <w:t>Multipl</w:t>
      </w:r>
      <w:proofErr w:type="spellEnd"/>
      <w:r w:rsidRPr="00607F54">
        <w:rPr>
          <w:rFonts w:ascii="Times New Roman" w:eastAsia="Times New Roman" w:hAnsi="Times New Roman" w:cs="Times New Roman"/>
          <w:bCs/>
          <w:sz w:val="18"/>
          <w:szCs w:val="18"/>
          <w:lang w:eastAsia="tr-TR"/>
        </w:rPr>
        <w:t xml:space="preserve"> Skleroz (MS) tanı kriterlerini karşılayan ve EDSS 7 ve altında olan </w:t>
      </w:r>
      <w:proofErr w:type="spellStart"/>
      <w:r w:rsidRPr="00607F54">
        <w:rPr>
          <w:rFonts w:ascii="Times New Roman" w:eastAsia="Times New Roman" w:hAnsi="Times New Roman" w:cs="Times New Roman"/>
          <w:bCs/>
          <w:sz w:val="18"/>
          <w:szCs w:val="18"/>
          <w:lang w:eastAsia="tr-TR"/>
        </w:rPr>
        <w:t>primer</w:t>
      </w:r>
      <w:proofErr w:type="spellEnd"/>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progresif</w:t>
      </w:r>
      <w:proofErr w:type="spellEnd"/>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Multipl</w:t>
      </w:r>
      <w:proofErr w:type="spellEnd"/>
      <w:r w:rsidRPr="00607F54">
        <w:rPr>
          <w:rFonts w:ascii="Times New Roman" w:eastAsia="Times New Roman" w:hAnsi="Times New Roman" w:cs="Times New Roman"/>
          <w:bCs/>
          <w:sz w:val="18"/>
          <w:szCs w:val="18"/>
          <w:lang w:eastAsia="tr-TR"/>
        </w:rPr>
        <w:t xml:space="preserve"> Skleroz (MS) hastalarında, </w:t>
      </w:r>
      <w:proofErr w:type="spellStart"/>
      <w:r w:rsidRPr="00607F54">
        <w:rPr>
          <w:rFonts w:ascii="Times New Roman" w:eastAsia="Times New Roman" w:hAnsi="Times New Roman" w:cs="Times New Roman"/>
          <w:bCs/>
          <w:sz w:val="18"/>
          <w:szCs w:val="18"/>
          <w:lang w:eastAsia="tr-TR"/>
        </w:rPr>
        <w:t>üçüncu</w:t>
      </w:r>
      <w:proofErr w:type="spellEnd"/>
      <w:r w:rsidRPr="00607F54">
        <w:rPr>
          <w:rFonts w:ascii="Times New Roman" w:eastAsia="Times New Roman" w:hAnsi="Times New Roman" w:cs="Times New Roman"/>
          <w:bCs/>
          <w:sz w:val="18"/>
          <w:szCs w:val="18"/>
          <w:lang w:eastAsia="tr-TR"/>
        </w:rPr>
        <w:t xml:space="preserve">̈ basamak </w:t>
      </w:r>
      <w:proofErr w:type="spellStart"/>
      <w:r w:rsidRPr="00607F54">
        <w:rPr>
          <w:rFonts w:ascii="Times New Roman" w:eastAsia="Times New Roman" w:hAnsi="Times New Roman" w:cs="Times New Roman"/>
          <w:bCs/>
          <w:sz w:val="18"/>
          <w:szCs w:val="18"/>
          <w:lang w:eastAsia="tr-TR"/>
        </w:rPr>
        <w:t>sağlık</w:t>
      </w:r>
      <w:proofErr w:type="spellEnd"/>
      <w:r w:rsidRPr="00607F54">
        <w:rPr>
          <w:rFonts w:ascii="Times New Roman" w:eastAsia="Times New Roman" w:hAnsi="Times New Roman" w:cs="Times New Roman"/>
          <w:bCs/>
          <w:sz w:val="18"/>
          <w:szCs w:val="18"/>
          <w:lang w:eastAsia="tr-TR"/>
        </w:rPr>
        <w:t xml:space="preserve"> hizmeti sunucularında </w:t>
      </w:r>
      <w:proofErr w:type="spellStart"/>
      <w:r w:rsidRPr="00607F54">
        <w:rPr>
          <w:rFonts w:ascii="Times New Roman" w:eastAsia="Times New Roman" w:hAnsi="Times New Roman" w:cs="Times New Roman"/>
          <w:bCs/>
          <w:sz w:val="18"/>
          <w:szCs w:val="18"/>
          <w:lang w:eastAsia="tr-TR"/>
        </w:rPr>
        <w:t>nöroloji</w:t>
      </w:r>
      <w:proofErr w:type="spellEnd"/>
      <w:r w:rsidRPr="00607F54">
        <w:rPr>
          <w:rFonts w:ascii="Times New Roman" w:eastAsia="Times New Roman" w:hAnsi="Times New Roman" w:cs="Times New Roman"/>
          <w:bCs/>
          <w:sz w:val="18"/>
          <w:szCs w:val="18"/>
          <w:lang w:eastAsia="tr-TR"/>
        </w:rPr>
        <w:t xml:space="preserve"> uzman hekimi tarafından düzenlenen en fazla 1 yıl süreli raporda bu durumun belirtilmesi ve </w:t>
      </w:r>
      <w:proofErr w:type="spellStart"/>
      <w:r w:rsidRPr="00607F54">
        <w:rPr>
          <w:rFonts w:ascii="Times New Roman" w:eastAsia="Times New Roman" w:hAnsi="Times New Roman" w:cs="Times New Roman"/>
          <w:bCs/>
          <w:sz w:val="18"/>
          <w:szCs w:val="18"/>
          <w:lang w:eastAsia="tr-TR"/>
        </w:rPr>
        <w:t>nöroloji</w:t>
      </w:r>
      <w:proofErr w:type="spellEnd"/>
      <w:r w:rsidRPr="00607F54">
        <w:rPr>
          <w:rFonts w:ascii="Times New Roman" w:eastAsia="Times New Roman" w:hAnsi="Times New Roman" w:cs="Times New Roman"/>
          <w:bCs/>
          <w:sz w:val="18"/>
          <w:szCs w:val="18"/>
          <w:lang w:eastAsia="tr-TR"/>
        </w:rPr>
        <w:t xml:space="preserve"> uzman hekimleri tarafından </w:t>
      </w:r>
      <w:proofErr w:type="spellStart"/>
      <w:r w:rsidRPr="00607F54">
        <w:rPr>
          <w:rFonts w:ascii="Times New Roman" w:eastAsia="Times New Roman" w:hAnsi="Times New Roman" w:cs="Times New Roman"/>
          <w:bCs/>
          <w:sz w:val="18"/>
          <w:szCs w:val="18"/>
          <w:lang w:eastAsia="tr-TR"/>
        </w:rPr>
        <w:t>reçete</w:t>
      </w:r>
      <w:proofErr w:type="spellEnd"/>
      <w:r w:rsidRPr="00607F54">
        <w:rPr>
          <w:rFonts w:ascii="Times New Roman" w:eastAsia="Times New Roman" w:hAnsi="Times New Roman" w:cs="Times New Roman"/>
          <w:bCs/>
          <w:sz w:val="18"/>
          <w:szCs w:val="18"/>
          <w:lang w:eastAsia="tr-TR"/>
        </w:rPr>
        <w:t xml:space="preserve"> edilmesi halinde bedelleri Kurumca karşılanır.”</w:t>
      </w:r>
    </w:p>
    <w:p w:rsidR="00F74FB0" w:rsidRPr="009365D3" w:rsidRDefault="00F74FB0" w:rsidP="00142CD9">
      <w:pPr>
        <w:spacing w:after="0"/>
        <w:ind w:firstLine="708"/>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
          <w:bCs/>
          <w:sz w:val="18"/>
          <w:szCs w:val="18"/>
          <w:lang w:eastAsia="tr-TR"/>
        </w:rPr>
        <w:t xml:space="preserve">MADDE </w:t>
      </w:r>
      <w:r w:rsidR="001831E7">
        <w:rPr>
          <w:rFonts w:ascii="Times New Roman" w:eastAsia="Times New Roman" w:hAnsi="Times New Roman" w:cs="Times New Roman"/>
          <w:b/>
          <w:bCs/>
          <w:sz w:val="18"/>
          <w:szCs w:val="18"/>
          <w:lang w:eastAsia="tr-TR"/>
        </w:rPr>
        <w:t>9</w:t>
      </w:r>
      <w:r w:rsidRPr="00607F54">
        <w:rPr>
          <w:rFonts w:ascii="Times New Roman" w:eastAsia="Times New Roman" w:hAnsi="Times New Roman" w:cs="Times New Roman"/>
          <w:bCs/>
          <w:sz w:val="18"/>
          <w:szCs w:val="18"/>
          <w:lang w:eastAsia="tr-TR"/>
        </w:rPr>
        <w:t>- Aynı Tebliğin 4.2.46 numaralı maddesin</w:t>
      </w:r>
      <w:r w:rsidR="00142CD9">
        <w:rPr>
          <w:rFonts w:ascii="Times New Roman" w:eastAsia="Times New Roman" w:hAnsi="Times New Roman" w:cs="Times New Roman"/>
          <w:bCs/>
          <w:sz w:val="18"/>
          <w:szCs w:val="18"/>
          <w:lang w:eastAsia="tr-TR"/>
        </w:rPr>
        <w:t xml:space="preserve">in </w:t>
      </w:r>
      <w:r w:rsidR="00142CD9" w:rsidRPr="003B71B6">
        <w:rPr>
          <w:rFonts w:ascii="Times New Roman" w:eastAsia="Times New Roman" w:hAnsi="Times New Roman" w:cs="Times New Roman"/>
          <w:bCs/>
          <w:sz w:val="18"/>
          <w:szCs w:val="18"/>
          <w:lang w:eastAsia="tr-TR"/>
        </w:rPr>
        <w:t>ikinci fıkrasın</w:t>
      </w:r>
      <w:r w:rsidR="00390A6A">
        <w:rPr>
          <w:rFonts w:ascii="Times New Roman" w:eastAsia="Times New Roman" w:hAnsi="Times New Roman" w:cs="Times New Roman"/>
          <w:bCs/>
          <w:sz w:val="18"/>
          <w:szCs w:val="18"/>
          <w:lang w:eastAsia="tr-TR"/>
        </w:rPr>
        <w:t xml:space="preserve">da yer alan “olan ve/veya” ibaresi “iken” şeklinde değiştirilmiş, aynı fıkrada yer alan </w:t>
      </w:r>
      <w:r w:rsidR="00390A6A" w:rsidRPr="009365D3">
        <w:rPr>
          <w:rFonts w:ascii="Times New Roman" w:eastAsia="Times New Roman" w:hAnsi="Times New Roman" w:cs="Times New Roman"/>
          <w:bCs/>
          <w:sz w:val="18"/>
          <w:szCs w:val="18"/>
          <w:lang w:eastAsia="tr-TR"/>
        </w:rPr>
        <w:t>“Sağlık kurulu raporunda” ibaresinden sonra gelmek üzere “DLCO ve FVC değerlerinin yanı sıra” ibaresi eklenmiş</w:t>
      </w:r>
      <w:r w:rsidR="00390A6A">
        <w:rPr>
          <w:rFonts w:ascii="Times New Roman" w:eastAsia="Times New Roman" w:hAnsi="Times New Roman" w:cs="Times New Roman"/>
          <w:bCs/>
          <w:sz w:val="18"/>
          <w:szCs w:val="18"/>
          <w:lang w:eastAsia="tr-TR"/>
        </w:rPr>
        <w:t xml:space="preserve">, aynı fıkranın </w:t>
      </w:r>
      <w:r w:rsidR="00390A6A" w:rsidRPr="003B71B6">
        <w:rPr>
          <w:rFonts w:ascii="Times New Roman" w:eastAsia="Times New Roman" w:hAnsi="Times New Roman" w:cs="Times New Roman"/>
          <w:bCs/>
          <w:sz w:val="18"/>
          <w:szCs w:val="18"/>
          <w:lang w:eastAsia="tr-TR"/>
        </w:rPr>
        <w:t xml:space="preserve">(b) bendinde yer alan “veya” ibaresi </w:t>
      </w:r>
      <w:r w:rsidR="00390A6A">
        <w:rPr>
          <w:rFonts w:ascii="Times New Roman" w:eastAsia="Times New Roman" w:hAnsi="Times New Roman" w:cs="Times New Roman"/>
          <w:bCs/>
          <w:sz w:val="18"/>
          <w:szCs w:val="18"/>
          <w:lang w:eastAsia="tr-TR"/>
        </w:rPr>
        <w:t xml:space="preserve">ile </w:t>
      </w:r>
      <w:r w:rsidR="00390A6A" w:rsidRPr="003B71B6">
        <w:rPr>
          <w:rFonts w:ascii="Times New Roman" w:eastAsia="Times New Roman" w:hAnsi="Times New Roman" w:cs="Times New Roman"/>
          <w:bCs/>
          <w:sz w:val="18"/>
          <w:szCs w:val="18"/>
          <w:lang w:eastAsia="tr-TR"/>
        </w:rPr>
        <w:t>(c) bendi yürürlükten kaldırılmıştır.</w:t>
      </w:r>
    </w:p>
    <w:p w:rsidR="00A93528" w:rsidRPr="008667E5" w:rsidRDefault="00F74FB0" w:rsidP="001D0E91">
      <w:pPr>
        <w:spacing w:after="0"/>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Cs/>
          <w:sz w:val="18"/>
          <w:szCs w:val="18"/>
          <w:lang w:eastAsia="tr-TR"/>
        </w:rPr>
        <w:tab/>
      </w:r>
      <w:r w:rsidR="00CC366E" w:rsidRPr="003302BA">
        <w:rPr>
          <w:rFonts w:ascii="Times New Roman" w:eastAsia="Calibri" w:hAnsi="Times New Roman" w:cs="Times New Roman"/>
          <w:b/>
          <w:sz w:val="18"/>
          <w:szCs w:val="18"/>
        </w:rPr>
        <w:t xml:space="preserve">MADDE </w:t>
      </w:r>
      <w:r w:rsidR="001831E7">
        <w:rPr>
          <w:rFonts w:ascii="Times New Roman" w:eastAsia="Calibri" w:hAnsi="Times New Roman" w:cs="Times New Roman"/>
          <w:b/>
          <w:sz w:val="18"/>
          <w:szCs w:val="18"/>
        </w:rPr>
        <w:t>10</w:t>
      </w:r>
      <w:r w:rsidR="00CC366E" w:rsidRPr="003302BA">
        <w:rPr>
          <w:rFonts w:ascii="Times New Roman" w:eastAsia="Calibri" w:hAnsi="Times New Roman" w:cs="Times New Roman"/>
          <w:b/>
          <w:sz w:val="18"/>
          <w:szCs w:val="18"/>
        </w:rPr>
        <w:t xml:space="preserve">- </w:t>
      </w:r>
      <w:r w:rsidR="006679C4" w:rsidRPr="000455E9">
        <w:rPr>
          <w:rFonts w:ascii="Times New Roman" w:eastAsia="Times New Roman" w:hAnsi="Times New Roman" w:cs="Times New Roman"/>
          <w:bCs/>
          <w:sz w:val="18"/>
          <w:szCs w:val="18"/>
          <w:lang w:eastAsia="tr-TR"/>
        </w:rPr>
        <w:t xml:space="preserve">Aynı </w:t>
      </w:r>
      <w:bookmarkStart w:id="6" w:name="_Hlk44662284"/>
      <w:r w:rsidR="006679C4" w:rsidRPr="000455E9">
        <w:rPr>
          <w:rFonts w:ascii="Times New Roman" w:eastAsia="Times New Roman" w:hAnsi="Times New Roman" w:cs="Times New Roman"/>
          <w:bCs/>
          <w:sz w:val="18"/>
          <w:szCs w:val="18"/>
          <w:lang w:eastAsia="tr-TR"/>
        </w:rPr>
        <w:t xml:space="preserve">Tebliğ eki </w:t>
      </w:r>
      <w:r w:rsidR="006679C4">
        <w:rPr>
          <w:rFonts w:ascii="Times New Roman" w:eastAsia="Times New Roman" w:hAnsi="Times New Roman" w:cs="Times New Roman"/>
          <w:bCs/>
          <w:sz w:val="18"/>
          <w:szCs w:val="18"/>
          <w:lang w:eastAsia="tr-TR"/>
        </w:rPr>
        <w:t>“</w:t>
      </w:r>
      <w:r w:rsidR="006679C4" w:rsidRPr="000455E9">
        <w:rPr>
          <w:rFonts w:ascii="Times New Roman" w:eastAsia="Times New Roman" w:hAnsi="Times New Roman" w:cs="Times New Roman"/>
          <w:bCs/>
          <w:sz w:val="18"/>
          <w:szCs w:val="18"/>
          <w:lang w:eastAsia="tr-TR"/>
        </w:rPr>
        <w:t>Hizmet Başı İşlem Puan Listesi (EK-2/B)</w:t>
      </w:r>
      <w:r w:rsidR="006679C4">
        <w:rPr>
          <w:rFonts w:ascii="Times New Roman" w:eastAsia="Times New Roman" w:hAnsi="Times New Roman" w:cs="Times New Roman"/>
          <w:bCs/>
          <w:sz w:val="18"/>
          <w:szCs w:val="18"/>
          <w:lang w:eastAsia="tr-TR"/>
        </w:rPr>
        <w:t xml:space="preserve">” </w:t>
      </w:r>
      <w:bookmarkStart w:id="7" w:name="_Hlk44663465"/>
      <w:proofErr w:type="spellStart"/>
      <w:r w:rsidR="001A1397">
        <w:rPr>
          <w:rFonts w:ascii="Times New Roman" w:eastAsia="Times New Roman" w:hAnsi="Times New Roman" w:cs="Times New Roman"/>
          <w:bCs/>
          <w:sz w:val="18"/>
          <w:szCs w:val="18"/>
          <w:lang w:eastAsia="tr-TR"/>
        </w:rPr>
        <w:t>nde</w:t>
      </w:r>
      <w:bookmarkEnd w:id="6"/>
      <w:bookmarkEnd w:id="7"/>
      <w:proofErr w:type="spellEnd"/>
      <w:r w:rsidR="007E2D20">
        <w:rPr>
          <w:rFonts w:ascii="Times New Roman" w:eastAsia="Times New Roman" w:hAnsi="Times New Roman" w:cs="Times New Roman"/>
          <w:bCs/>
          <w:sz w:val="18"/>
          <w:szCs w:val="18"/>
          <w:lang w:eastAsia="tr-TR"/>
        </w:rPr>
        <w:t xml:space="preserve"> yer alan </w:t>
      </w:r>
      <w:r w:rsidR="007C4F27" w:rsidRPr="008667E5">
        <w:rPr>
          <w:rFonts w:ascii="Times New Roman" w:eastAsia="Times New Roman" w:hAnsi="Times New Roman" w:cs="Times New Roman"/>
          <w:bCs/>
          <w:sz w:val="18"/>
          <w:szCs w:val="18"/>
          <w:lang w:eastAsia="tr-TR"/>
        </w:rPr>
        <w:t>“619980</w:t>
      </w:r>
      <w:r w:rsidR="00521A03" w:rsidRPr="008667E5">
        <w:rPr>
          <w:rFonts w:ascii="Times New Roman" w:eastAsia="Times New Roman" w:hAnsi="Times New Roman" w:cs="Times New Roman"/>
          <w:bCs/>
          <w:sz w:val="18"/>
          <w:szCs w:val="18"/>
          <w:lang w:eastAsia="tr-TR"/>
        </w:rPr>
        <w:t>” SUT kodlu işlem satırından sonra gelmek üzere aşağıdaki satır eklenmiştir.</w:t>
      </w:r>
    </w:p>
    <w:p w:rsidR="00521A03" w:rsidRDefault="00521A03" w:rsidP="007B10B3">
      <w:pPr>
        <w:spacing w:after="0" w:line="240" w:lineRule="auto"/>
        <w:jc w:val="both"/>
        <w:rPr>
          <w:rFonts w:ascii="Times New Roman" w:eastAsia="Times New Roman" w:hAnsi="Times New Roman" w:cs="Times New Roman"/>
          <w:bCs/>
          <w:sz w:val="18"/>
          <w:szCs w:val="18"/>
          <w:lang w:eastAsia="tr-TR"/>
        </w:rPr>
      </w:pPr>
      <w:r w:rsidRPr="000B44D4">
        <w:rPr>
          <w:rFonts w:ascii="Times New Roman" w:eastAsia="Times New Roman" w:hAnsi="Times New Roman" w:cs="Times New Roman"/>
          <w:bCs/>
          <w:sz w:val="18"/>
          <w:szCs w:val="18"/>
          <w:lang w:eastAsia="tr-TR"/>
        </w:rPr>
        <w:t>“</w:t>
      </w:r>
    </w:p>
    <w:tbl>
      <w:tblPr>
        <w:tblStyle w:val="TabloKlavuzu11"/>
        <w:tblpPr w:leftFromText="141" w:rightFromText="141" w:vertAnchor="text" w:horzAnchor="margin" w:tblpY="18"/>
        <w:tblW w:w="9039" w:type="dxa"/>
        <w:tblLook w:val="04A0" w:firstRow="1" w:lastRow="0" w:firstColumn="1" w:lastColumn="0" w:noHBand="0" w:noVBand="1"/>
      </w:tblPr>
      <w:tblGrid>
        <w:gridCol w:w="988"/>
        <w:gridCol w:w="2748"/>
        <w:gridCol w:w="3748"/>
        <w:gridCol w:w="1555"/>
      </w:tblGrid>
      <w:tr w:rsidR="00521A03" w:rsidRPr="00B262F5" w:rsidTr="00D7204B">
        <w:trPr>
          <w:trHeight w:val="416"/>
        </w:trPr>
        <w:tc>
          <w:tcPr>
            <w:tcW w:w="988" w:type="dxa"/>
            <w:vAlign w:val="center"/>
          </w:tcPr>
          <w:p w:rsidR="00521A03" w:rsidRPr="00B262F5" w:rsidRDefault="004173A3" w:rsidP="004173A3">
            <w:pPr>
              <w:jc w:val="both"/>
              <w:rPr>
                <w:rFonts w:ascii="Times New Roman" w:hAnsi="Times New Roman" w:cs="Times New Roman"/>
                <w:bCs/>
                <w:sz w:val="18"/>
                <w:szCs w:val="18"/>
              </w:rPr>
            </w:pPr>
            <w:bookmarkStart w:id="8" w:name="_Hlk44664231"/>
            <w:r>
              <w:rPr>
                <w:rFonts w:ascii="Times New Roman" w:hAnsi="Times New Roman" w:cs="Times New Roman"/>
                <w:bCs/>
                <w:sz w:val="18"/>
                <w:szCs w:val="18"/>
              </w:rPr>
              <w:t xml:space="preserve">    </w:t>
            </w:r>
            <w:r w:rsidR="00521A03" w:rsidRPr="00521A03">
              <w:rPr>
                <w:rFonts w:ascii="Times New Roman" w:hAnsi="Times New Roman" w:cs="Times New Roman"/>
                <w:bCs/>
                <w:sz w:val="18"/>
                <w:szCs w:val="18"/>
              </w:rPr>
              <w:t>619981</w:t>
            </w:r>
          </w:p>
        </w:tc>
        <w:tc>
          <w:tcPr>
            <w:tcW w:w="2748" w:type="dxa"/>
            <w:vAlign w:val="center"/>
          </w:tcPr>
          <w:p w:rsidR="00521A03" w:rsidRPr="00B262F5" w:rsidRDefault="00521A03" w:rsidP="004173A3">
            <w:pPr>
              <w:jc w:val="both"/>
              <w:rPr>
                <w:rFonts w:ascii="Times New Roman" w:hAnsi="Times New Roman" w:cs="Times New Roman"/>
                <w:bCs/>
                <w:sz w:val="18"/>
                <w:szCs w:val="18"/>
              </w:rPr>
            </w:pPr>
            <w:proofErr w:type="spellStart"/>
            <w:r w:rsidRPr="00521A03">
              <w:rPr>
                <w:rFonts w:ascii="Times New Roman" w:hAnsi="Times New Roman" w:cs="Times New Roman"/>
                <w:bCs/>
                <w:sz w:val="18"/>
                <w:szCs w:val="18"/>
              </w:rPr>
              <w:t>Fetal</w:t>
            </w:r>
            <w:proofErr w:type="spellEnd"/>
            <w:r w:rsidRPr="00521A03">
              <w:rPr>
                <w:rFonts w:ascii="Times New Roman" w:hAnsi="Times New Roman" w:cs="Times New Roman"/>
                <w:bCs/>
                <w:sz w:val="18"/>
                <w:szCs w:val="18"/>
              </w:rPr>
              <w:t xml:space="preserve"> </w:t>
            </w:r>
            <w:r>
              <w:rPr>
                <w:rFonts w:ascii="Times New Roman" w:hAnsi="Times New Roman" w:cs="Times New Roman"/>
                <w:bCs/>
                <w:sz w:val="18"/>
                <w:szCs w:val="18"/>
              </w:rPr>
              <w:t>c</w:t>
            </w:r>
            <w:r w:rsidRPr="00521A03">
              <w:rPr>
                <w:rFonts w:ascii="Times New Roman" w:hAnsi="Times New Roman" w:cs="Times New Roman"/>
                <w:bCs/>
                <w:sz w:val="18"/>
                <w:szCs w:val="18"/>
              </w:rPr>
              <w:t xml:space="preserve">errahi ile </w:t>
            </w:r>
            <w:proofErr w:type="spellStart"/>
            <w:r>
              <w:rPr>
                <w:rFonts w:ascii="Times New Roman" w:hAnsi="Times New Roman" w:cs="Times New Roman"/>
                <w:bCs/>
                <w:sz w:val="18"/>
                <w:szCs w:val="18"/>
              </w:rPr>
              <w:t>s</w:t>
            </w:r>
            <w:r w:rsidRPr="00521A03">
              <w:rPr>
                <w:rFonts w:ascii="Times New Roman" w:hAnsi="Times New Roman" w:cs="Times New Roman"/>
                <w:bCs/>
                <w:sz w:val="18"/>
                <w:szCs w:val="18"/>
              </w:rPr>
              <w:t>pina</w:t>
            </w:r>
            <w:proofErr w:type="spellEnd"/>
            <w:r w:rsidRPr="00521A03">
              <w:rPr>
                <w:rFonts w:ascii="Times New Roman" w:hAnsi="Times New Roman" w:cs="Times New Roman"/>
                <w:bCs/>
                <w:sz w:val="18"/>
                <w:szCs w:val="18"/>
              </w:rPr>
              <w:t xml:space="preserve"> </w:t>
            </w:r>
            <w:proofErr w:type="spellStart"/>
            <w:r>
              <w:rPr>
                <w:rFonts w:ascii="Times New Roman" w:hAnsi="Times New Roman" w:cs="Times New Roman"/>
                <w:bCs/>
                <w:sz w:val="18"/>
                <w:szCs w:val="18"/>
              </w:rPr>
              <w:t>b</w:t>
            </w:r>
            <w:r w:rsidRPr="00521A03">
              <w:rPr>
                <w:rFonts w:ascii="Times New Roman" w:hAnsi="Times New Roman" w:cs="Times New Roman"/>
                <w:bCs/>
                <w:sz w:val="18"/>
                <w:szCs w:val="18"/>
              </w:rPr>
              <w:t>ifida</w:t>
            </w:r>
            <w:proofErr w:type="spellEnd"/>
            <w:r w:rsidRPr="00521A03">
              <w:rPr>
                <w:rFonts w:ascii="Times New Roman" w:hAnsi="Times New Roman" w:cs="Times New Roman"/>
                <w:bCs/>
                <w:sz w:val="18"/>
                <w:szCs w:val="18"/>
              </w:rPr>
              <w:t xml:space="preserve"> </w:t>
            </w:r>
            <w:r>
              <w:rPr>
                <w:rFonts w:ascii="Times New Roman" w:hAnsi="Times New Roman" w:cs="Times New Roman"/>
                <w:bCs/>
                <w:sz w:val="18"/>
                <w:szCs w:val="18"/>
              </w:rPr>
              <w:t>o</w:t>
            </w:r>
            <w:r w:rsidRPr="00521A03">
              <w:rPr>
                <w:rFonts w:ascii="Times New Roman" w:hAnsi="Times New Roman" w:cs="Times New Roman"/>
                <w:bCs/>
                <w:sz w:val="18"/>
                <w:szCs w:val="18"/>
              </w:rPr>
              <w:t>narımı</w:t>
            </w:r>
          </w:p>
        </w:tc>
        <w:tc>
          <w:tcPr>
            <w:tcW w:w="3748" w:type="dxa"/>
            <w:vAlign w:val="center"/>
          </w:tcPr>
          <w:p w:rsidR="00521A03" w:rsidRPr="00B262F5" w:rsidRDefault="00D84D42" w:rsidP="004173A3">
            <w:pPr>
              <w:jc w:val="both"/>
              <w:rPr>
                <w:rFonts w:ascii="Times New Roman" w:hAnsi="Times New Roman" w:cs="Times New Roman"/>
                <w:bCs/>
                <w:sz w:val="18"/>
                <w:szCs w:val="18"/>
              </w:rPr>
            </w:pPr>
            <w:r w:rsidRPr="00D84D42">
              <w:rPr>
                <w:rFonts w:ascii="Times New Roman" w:hAnsi="Times New Roman" w:cs="Times New Roman"/>
                <w:bCs/>
                <w:sz w:val="18"/>
                <w:szCs w:val="18"/>
              </w:rPr>
              <w:t xml:space="preserve">Üçüncü basamak sağlık hizmeti sunucularınca </w:t>
            </w:r>
            <w:proofErr w:type="spellStart"/>
            <w:r w:rsidRPr="00D84D42">
              <w:rPr>
                <w:rFonts w:ascii="Times New Roman" w:hAnsi="Times New Roman" w:cs="Times New Roman"/>
                <w:bCs/>
                <w:sz w:val="18"/>
                <w:szCs w:val="18"/>
              </w:rPr>
              <w:t>perinatoloji</w:t>
            </w:r>
            <w:proofErr w:type="spellEnd"/>
            <w:r w:rsidRPr="00D84D42">
              <w:rPr>
                <w:rFonts w:ascii="Times New Roman" w:hAnsi="Times New Roman" w:cs="Times New Roman"/>
                <w:bCs/>
                <w:sz w:val="18"/>
                <w:szCs w:val="18"/>
              </w:rPr>
              <w:t xml:space="preserve">, beyin ve sinir cerrahi, çocuk cerrahi, anestezi ve </w:t>
            </w:r>
            <w:proofErr w:type="spellStart"/>
            <w:r w:rsidRPr="00D84D42">
              <w:rPr>
                <w:rFonts w:ascii="Times New Roman" w:hAnsi="Times New Roman" w:cs="Times New Roman"/>
                <w:bCs/>
                <w:sz w:val="18"/>
                <w:szCs w:val="18"/>
              </w:rPr>
              <w:t>reanimasyon</w:t>
            </w:r>
            <w:proofErr w:type="spellEnd"/>
            <w:r w:rsidRPr="00D84D42">
              <w:rPr>
                <w:rFonts w:ascii="Times New Roman" w:hAnsi="Times New Roman" w:cs="Times New Roman"/>
                <w:bCs/>
                <w:sz w:val="18"/>
                <w:szCs w:val="18"/>
              </w:rPr>
              <w:t xml:space="preserve"> ve </w:t>
            </w:r>
            <w:proofErr w:type="spellStart"/>
            <w:r w:rsidRPr="00D84D42">
              <w:rPr>
                <w:rFonts w:ascii="Times New Roman" w:hAnsi="Times New Roman" w:cs="Times New Roman"/>
                <w:bCs/>
                <w:sz w:val="18"/>
                <w:szCs w:val="18"/>
              </w:rPr>
              <w:t>yenidoğan</w:t>
            </w:r>
            <w:proofErr w:type="spellEnd"/>
            <w:r w:rsidRPr="00D84D42">
              <w:rPr>
                <w:rFonts w:ascii="Times New Roman" w:hAnsi="Times New Roman" w:cs="Times New Roman"/>
                <w:bCs/>
                <w:sz w:val="18"/>
                <w:szCs w:val="18"/>
              </w:rPr>
              <w:t xml:space="preserve"> branş uzmanlarından oluşan sağlık kurulu raporuna istinaden açık keseli </w:t>
            </w:r>
            <w:proofErr w:type="spellStart"/>
            <w:r w:rsidRPr="00D84D42">
              <w:rPr>
                <w:rFonts w:ascii="Times New Roman" w:hAnsi="Times New Roman" w:cs="Times New Roman"/>
                <w:bCs/>
                <w:sz w:val="18"/>
                <w:szCs w:val="18"/>
              </w:rPr>
              <w:t>spina</w:t>
            </w:r>
            <w:proofErr w:type="spellEnd"/>
            <w:r w:rsidRPr="00D84D42">
              <w:rPr>
                <w:rFonts w:ascii="Times New Roman" w:hAnsi="Times New Roman" w:cs="Times New Roman"/>
                <w:bCs/>
                <w:sz w:val="18"/>
                <w:szCs w:val="18"/>
              </w:rPr>
              <w:t xml:space="preserve"> </w:t>
            </w:r>
            <w:proofErr w:type="spellStart"/>
            <w:r w:rsidRPr="00D84D42">
              <w:rPr>
                <w:rFonts w:ascii="Times New Roman" w:hAnsi="Times New Roman" w:cs="Times New Roman"/>
                <w:bCs/>
                <w:sz w:val="18"/>
                <w:szCs w:val="18"/>
              </w:rPr>
              <w:t>bifida</w:t>
            </w:r>
            <w:proofErr w:type="spellEnd"/>
            <w:r w:rsidRPr="00D84D42">
              <w:rPr>
                <w:rFonts w:ascii="Times New Roman" w:hAnsi="Times New Roman" w:cs="Times New Roman"/>
                <w:bCs/>
                <w:sz w:val="18"/>
                <w:szCs w:val="18"/>
              </w:rPr>
              <w:t xml:space="preserve"> </w:t>
            </w:r>
            <w:proofErr w:type="spellStart"/>
            <w:r w:rsidRPr="00D84D42">
              <w:rPr>
                <w:rFonts w:ascii="Times New Roman" w:hAnsi="Times New Roman" w:cs="Times New Roman"/>
                <w:bCs/>
                <w:sz w:val="18"/>
                <w:szCs w:val="18"/>
              </w:rPr>
              <w:t>endikasyonlarında</w:t>
            </w:r>
            <w:proofErr w:type="spellEnd"/>
            <w:r w:rsidRPr="00D84D42">
              <w:rPr>
                <w:rFonts w:ascii="Times New Roman" w:hAnsi="Times New Roman" w:cs="Times New Roman"/>
                <w:bCs/>
                <w:sz w:val="18"/>
                <w:szCs w:val="18"/>
              </w:rPr>
              <w:t xml:space="preserve"> yapılması halinde faturalandırılır. Bu işlemin yapılacağı sağlık hizmeti sunucularında </w:t>
            </w:r>
            <w:proofErr w:type="spellStart"/>
            <w:r w:rsidRPr="00D84D42">
              <w:rPr>
                <w:rFonts w:ascii="Times New Roman" w:hAnsi="Times New Roman" w:cs="Times New Roman"/>
                <w:bCs/>
                <w:sz w:val="18"/>
                <w:szCs w:val="18"/>
              </w:rPr>
              <w:t>yenidoğan</w:t>
            </w:r>
            <w:proofErr w:type="spellEnd"/>
            <w:r w:rsidRPr="00D84D42">
              <w:rPr>
                <w:rFonts w:ascii="Times New Roman" w:hAnsi="Times New Roman" w:cs="Times New Roman"/>
                <w:bCs/>
                <w:sz w:val="18"/>
                <w:szCs w:val="18"/>
              </w:rPr>
              <w:t xml:space="preserve"> yoğun bakım ünitesinin bulunması zorunludur. 619980, P619980 ile birlikte faturalandırılmaz.</w:t>
            </w:r>
          </w:p>
        </w:tc>
        <w:tc>
          <w:tcPr>
            <w:tcW w:w="1555" w:type="dxa"/>
            <w:vAlign w:val="center"/>
          </w:tcPr>
          <w:p w:rsidR="00521A03" w:rsidRPr="00B262F5" w:rsidRDefault="00D84D42" w:rsidP="00D7204B">
            <w:pPr>
              <w:jc w:val="center"/>
              <w:rPr>
                <w:rFonts w:ascii="Times New Roman" w:hAnsi="Times New Roman" w:cs="Times New Roman"/>
                <w:bCs/>
                <w:sz w:val="18"/>
                <w:szCs w:val="18"/>
              </w:rPr>
            </w:pPr>
            <w:r w:rsidRPr="00D84D42">
              <w:rPr>
                <w:rFonts w:ascii="Times New Roman" w:hAnsi="Times New Roman" w:cs="Times New Roman"/>
                <w:bCs/>
                <w:sz w:val="18"/>
                <w:szCs w:val="18"/>
              </w:rPr>
              <w:t>5.500,00</w:t>
            </w:r>
          </w:p>
        </w:tc>
      </w:tr>
    </w:tbl>
    <w:bookmarkEnd w:id="8"/>
    <w:p w:rsidR="00521A03" w:rsidRPr="00521A03" w:rsidRDefault="00521A03" w:rsidP="007B10B3">
      <w:pPr>
        <w:tabs>
          <w:tab w:val="left" w:pos="709"/>
          <w:tab w:val="left" w:pos="993"/>
        </w:tabs>
        <w:spacing w:after="0" w:line="240" w:lineRule="auto"/>
        <w:ind w:firstLine="709"/>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 xml:space="preserve">         </w:t>
      </w:r>
      <w:r w:rsidR="00144F94">
        <w:rPr>
          <w:rFonts w:ascii="Times New Roman" w:eastAsia="Times New Roman" w:hAnsi="Times New Roman" w:cs="Times New Roman"/>
          <w:bCs/>
          <w:sz w:val="18"/>
          <w:szCs w:val="18"/>
          <w:lang w:eastAsia="tr-TR"/>
        </w:rPr>
        <w:t xml:space="preserve">                                                                                                                                                                            </w:t>
      </w:r>
      <w:r>
        <w:rPr>
          <w:rFonts w:ascii="Times New Roman" w:eastAsia="Times New Roman" w:hAnsi="Times New Roman" w:cs="Times New Roman"/>
          <w:bCs/>
          <w:sz w:val="18"/>
          <w:szCs w:val="18"/>
          <w:lang w:eastAsia="tr-TR"/>
        </w:rPr>
        <w:t xml:space="preserve"> </w:t>
      </w:r>
      <w:r w:rsidRPr="000455E9">
        <w:rPr>
          <w:rFonts w:ascii="Times New Roman" w:eastAsia="Times New Roman" w:hAnsi="Times New Roman" w:cs="Times New Roman"/>
          <w:bCs/>
          <w:sz w:val="18"/>
          <w:szCs w:val="18"/>
          <w:lang w:eastAsia="tr-TR"/>
        </w:rPr>
        <w:t>”</w:t>
      </w:r>
    </w:p>
    <w:p w:rsidR="008735CC" w:rsidRDefault="001A1397" w:rsidP="00151C2A">
      <w:pPr>
        <w:tabs>
          <w:tab w:val="left" w:pos="993"/>
        </w:tabs>
        <w:spacing w:after="0" w:line="240" w:lineRule="auto"/>
        <w:ind w:left="709"/>
        <w:jc w:val="both"/>
        <w:rPr>
          <w:rFonts w:ascii="Times New Roman" w:eastAsia="Calibri" w:hAnsi="Times New Roman" w:cs="Times New Roman"/>
          <w:sz w:val="18"/>
          <w:szCs w:val="18"/>
        </w:rPr>
      </w:pPr>
      <w:r w:rsidRPr="00FE6D79">
        <w:rPr>
          <w:rFonts w:ascii="Times New Roman" w:eastAsia="Calibri" w:hAnsi="Times New Roman" w:cs="Times New Roman"/>
          <w:b/>
          <w:bCs/>
          <w:sz w:val="18"/>
          <w:szCs w:val="18"/>
          <w:lang w:eastAsia="tr-TR"/>
        </w:rPr>
        <w:t xml:space="preserve">MADDE </w:t>
      </w:r>
      <w:r w:rsidR="001831E7">
        <w:rPr>
          <w:rFonts w:ascii="Times New Roman" w:eastAsia="Calibri" w:hAnsi="Times New Roman" w:cs="Times New Roman"/>
          <w:b/>
          <w:bCs/>
          <w:sz w:val="18"/>
          <w:szCs w:val="18"/>
          <w:lang w:eastAsia="tr-TR"/>
        </w:rPr>
        <w:t>11</w:t>
      </w:r>
      <w:r w:rsidRPr="00FE6D79">
        <w:rPr>
          <w:rFonts w:ascii="Times New Roman" w:eastAsia="Calibri" w:hAnsi="Times New Roman" w:cs="Times New Roman"/>
          <w:b/>
          <w:bCs/>
          <w:sz w:val="18"/>
          <w:szCs w:val="18"/>
          <w:lang w:eastAsia="tr-TR"/>
        </w:rPr>
        <w:t xml:space="preserve">- </w:t>
      </w:r>
      <w:r w:rsidRPr="00FE6D79">
        <w:rPr>
          <w:rFonts w:ascii="Times New Roman" w:eastAsia="Calibri" w:hAnsi="Times New Roman" w:cs="Times New Roman"/>
          <w:sz w:val="18"/>
          <w:szCs w:val="18"/>
        </w:rPr>
        <w:t xml:space="preserve">Aynı </w:t>
      </w:r>
      <w:r w:rsidRPr="000455E9">
        <w:rPr>
          <w:rFonts w:ascii="Times New Roman" w:eastAsia="Times New Roman" w:hAnsi="Times New Roman" w:cs="Times New Roman"/>
          <w:bCs/>
          <w:sz w:val="18"/>
          <w:szCs w:val="18"/>
          <w:lang w:eastAsia="tr-TR"/>
        </w:rPr>
        <w:t xml:space="preserve">Tebliğ eki </w:t>
      </w:r>
      <w:r>
        <w:rPr>
          <w:rFonts w:ascii="Times New Roman" w:eastAsia="Times New Roman" w:hAnsi="Times New Roman" w:cs="Times New Roman"/>
          <w:bCs/>
          <w:sz w:val="18"/>
          <w:szCs w:val="18"/>
          <w:lang w:eastAsia="tr-TR"/>
        </w:rPr>
        <w:t>“</w:t>
      </w:r>
      <w:r w:rsidRPr="001A1397">
        <w:rPr>
          <w:rFonts w:ascii="Times New Roman" w:eastAsia="Times New Roman" w:hAnsi="Times New Roman" w:cs="Times New Roman"/>
          <w:bCs/>
          <w:sz w:val="18"/>
          <w:szCs w:val="18"/>
          <w:lang w:eastAsia="tr-TR"/>
        </w:rPr>
        <w:t>T</w:t>
      </w:r>
      <w:r w:rsidR="00A93528">
        <w:rPr>
          <w:rFonts w:ascii="Times New Roman" w:eastAsia="Times New Roman" w:hAnsi="Times New Roman" w:cs="Times New Roman"/>
          <w:bCs/>
          <w:sz w:val="18"/>
          <w:szCs w:val="18"/>
          <w:lang w:eastAsia="tr-TR"/>
        </w:rPr>
        <w:t>anıya</w:t>
      </w:r>
      <w:r w:rsidRPr="001A1397">
        <w:rPr>
          <w:rFonts w:ascii="Times New Roman" w:eastAsia="Times New Roman" w:hAnsi="Times New Roman" w:cs="Times New Roman"/>
          <w:bCs/>
          <w:sz w:val="18"/>
          <w:szCs w:val="18"/>
          <w:lang w:eastAsia="tr-TR"/>
        </w:rPr>
        <w:t xml:space="preserve"> D</w:t>
      </w:r>
      <w:r w:rsidR="00A93528">
        <w:rPr>
          <w:rFonts w:ascii="Times New Roman" w:eastAsia="Times New Roman" w:hAnsi="Times New Roman" w:cs="Times New Roman"/>
          <w:bCs/>
          <w:sz w:val="18"/>
          <w:szCs w:val="18"/>
          <w:lang w:eastAsia="tr-TR"/>
        </w:rPr>
        <w:t>ayalı</w:t>
      </w:r>
      <w:r w:rsidRPr="001A1397">
        <w:rPr>
          <w:rFonts w:ascii="Times New Roman" w:eastAsia="Times New Roman" w:hAnsi="Times New Roman" w:cs="Times New Roman"/>
          <w:bCs/>
          <w:sz w:val="18"/>
          <w:szCs w:val="18"/>
          <w:lang w:eastAsia="tr-TR"/>
        </w:rPr>
        <w:t xml:space="preserve"> İ</w:t>
      </w:r>
      <w:r w:rsidR="00A93528">
        <w:rPr>
          <w:rFonts w:ascii="Times New Roman" w:eastAsia="Times New Roman" w:hAnsi="Times New Roman" w:cs="Times New Roman"/>
          <w:bCs/>
          <w:sz w:val="18"/>
          <w:szCs w:val="18"/>
          <w:lang w:eastAsia="tr-TR"/>
        </w:rPr>
        <w:t>şlem</w:t>
      </w:r>
      <w:r w:rsidRPr="001A1397">
        <w:rPr>
          <w:rFonts w:ascii="Times New Roman" w:eastAsia="Times New Roman" w:hAnsi="Times New Roman" w:cs="Times New Roman"/>
          <w:bCs/>
          <w:sz w:val="18"/>
          <w:szCs w:val="18"/>
          <w:lang w:eastAsia="tr-TR"/>
        </w:rPr>
        <w:t xml:space="preserve"> P</w:t>
      </w:r>
      <w:r w:rsidR="00A93528">
        <w:rPr>
          <w:rFonts w:ascii="Times New Roman" w:eastAsia="Times New Roman" w:hAnsi="Times New Roman" w:cs="Times New Roman"/>
          <w:bCs/>
          <w:sz w:val="18"/>
          <w:szCs w:val="18"/>
          <w:lang w:eastAsia="tr-TR"/>
        </w:rPr>
        <w:t>uan</w:t>
      </w:r>
      <w:r w:rsidRPr="001A1397">
        <w:rPr>
          <w:rFonts w:ascii="Times New Roman" w:eastAsia="Times New Roman" w:hAnsi="Times New Roman" w:cs="Times New Roman"/>
          <w:bCs/>
          <w:sz w:val="18"/>
          <w:szCs w:val="18"/>
          <w:lang w:eastAsia="tr-TR"/>
        </w:rPr>
        <w:t xml:space="preserve"> L</w:t>
      </w:r>
      <w:r w:rsidR="00A93528">
        <w:rPr>
          <w:rFonts w:ascii="Times New Roman" w:eastAsia="Times New Roman" w:hAnsi="Times New Roman" w:cs="Times New Roman"/>
          <w:bCs/>
          <w:sz w:val="18"/>
          <w:szCs w:val="18"/>
          <w:lang w:eastAsia="tr-TR"/>
        </w:rPr>
        <w:t>istesi</w:t>
      </w:r>
      <w:r w:rsidRPr="000455E9">
        <w:rPr>
          <w:rFonts w:ascii="Times New Roman" w:eastAsia="Times New Roman" w:hAnsi="Times New Roman" w:cs="Times New Roman"/>
          <w:bCs/>
          <w:sz w:val="18"/>
          <w:szCs w:val="18"/>
          <w:lang w:eastAsia="tr-TR"/>
        </w:rPr>
        <w:t xml:space="preserve"> (EK-2/</w:t>
      </w:r>
      <w:r w:rsidR="00A93528">
        <w:rPr>
          <w:rFonts w:ascii="Times New Roman" w:eastAsia="Times New Roman" w:hAnsi="Times New Roman" w:cs="Times New Roman"/>
          <w:bCs/>
          <w:sz w:val="18"/>
          <w:szCs w:val="18"/>
          <w:lang w:eastAsia="tr-TR"/>
        </w:rPr>
        <w:t>C</w:t>
      </w:r>
      <w:r w:rsidRPr="000455E9">
        <w:rPr>
          <w:rFonts w:ascii="Times New Roman" w:eastAsia="Times New Roman" w:hAnsi="Times New Roman" w:cs="Times New Roman"/>
          <w:bCs/>
          <w:sz w:val="18"/>
          <w:szCs w:val="18"/>
          <w:lang w:eastAsia="tr-TR"/>
        </w:rPr>
        <w:t>)</w:t>
      </w:r>
      <w:r>
        <w:rPr>
          <w:rFonts w:ascii="Times New Roman" w:eastAsia="Times New Roman" w:hAnsi="Times New Roman" w:cs="Times New Roman"/>
          <w:bCs/>
          <w:sz w:val="18"/>
          <w:szCs w:val="18"/>
          <w:lang w:eastAsia="tr-TR"/>
        </w:rPr>
        <w:t xml:space="preserve">” </w:t>
      </w:r>
      <w:proofErr w:type="spellStart"/>
      <w:r w:rsidR="006474E5">
        <w:rPr>
          <w:rFonts w:ascii="Times New Roman" w:eastAsia="Times New Roman" w:hAnsi="Times New Roman" w:cs="Times New Roman"/>
          <w:bCs/>
          <w:sz w:val="18"/>
          <w:szCs w:val="18"/>
          <w:lang w:eastAsia="tr-TR"/>
        </w:rPr>
        <w:t>nde</w:t>
      </w:r>
      <w:proofErr w:type="spellEnd"/>
      <w:r w:rsidR="006474E5">
        <w:rPr>
          <w:rFonts w:ascii="Times New Roman" w:eastAsia="Times New Roman" w:hAnsi="Times New Roman" w:cs="Times New Roman"/>
          <w:bCs/>
          <w:sz w:val="18"/>
          <w:szCs w:val="18"/>
          <w:lang w:eastAsia="tr-TR"/>
        </w:rPr>
        <w:t xml:space="preserve"> aşağıdaki düzenlemeler yapılmıştır.</w:t>
      </w:r>
      <w:r w:rsidR="006474E5" w:rsidRPr="00FE6435">
        <w:rPr>
          <w:rFonts w:ascii="Times New Roman" w:eastAsia="Calibri" w:hAnsi="Times New Roman" w:cs="Times New Roman"/>
          <w:sz w:val="18"/>
          <w:szCs w:val="18"/>
        </w:rPr>
        <w:t xml:space="preserve"> </w:t>
      </w:r>
      <w:bookmarkStart w:id="9" w:name="_Hlk36632359"/>
      <w:bookmarkStart w:id="10" w:name="_Hlk31724409"/>
      <w:r w:rsidR="006474E5">
        <w:rPr>
          <w:rFonts w:ascii="Times New Roman" w:eastAsia="Calibri" w:hAnsi="Times New Roman" w:cs="Times New Roman"/>
          <w:sz w:val="18"/>
          <w:szCs w:val="18"/>
        </w:rPr>
        <w:t xml:space="preserve">                                                  </w:t>
      </w:r>
    </w:p>
    <w:p w:rsidR="008735CC" w:rsidRDefault="008735CC" w:rsidP="00151C2A">
      <w:pPr>
        <w:pStyle w:val="ListeParagraf"/>
        <w:numPr>
          <w:ilvl w:val="0"/>
          <w:numId w:val="32"/>
        </w:numPr>
        <w:tabs>
          <w:tab w:val="left" w:pos="709"/>
          <w:tab w:val="left" w:pos="993"/>
        </w:tabs>
        <w:spacing w:after="0" w:line="240" w:lineRule="auto"/>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Listede yer alan “</w:t>
      </w:r>
      <w:r w:rsidR="007F444D">
        <w:rPr>
          <w:rFonts w:ascii="Times New Roman" w:eastAsia="Times New Roman" w:hAnsi="Times New Roman" w:cs="Times New Roman"/>
          <w:bCs/>
          <w:sz w:val="18"/>
          <w:szCs w:val="18"/>
          <w:lang w:eastAsia="tr-TR"/>
        </w:rPr>
        <w:t>P619980</w:t>
      </w:r>
      <w:r>
        <w:rPr>
          <w:rFonts w:ascii="Times New Roman" w:eastAsia="Times New Roman" w:hAnsi="Times New Roman" w:cs="Times New Roman"/>
          <w:bCs/>
          <w:sz w:val="18"/>
          <w:szCs w:val="18"/>
          <w:lang w:eastAsia="tr-TR"/>
        </w:rPr>
        <w:t>” SUT kodlu işlem satırından sonra gelmek üzere aşağıdaki satır eklenmiştir.</w:t>
      </w:r>
    </w:p>
    <w:p w:rsidR="004B3A85" w:rsidRPr="00F47ED2" w:rsidRDefault="004B3A85" w:rsidP="00151C2A">
      <w:pPr>
        <w:tabs>
          <w:tab w:val="left" w:pos="709"/>
          <w:tab w:val="left" w:pos="851"/>
        </w:tabs>
        <w:spacing w:after="0" w:line="240" w:lineRule="auto"/>
        <w:jc w:val="both"/>
        <w:rPr>
          <w:rFonts w:ascii="Times New Roman" w:eastAsia="Times New Roman" w:hAnsi="Times New Roman" w:cs="Times New Roman"/>
          <w:bCs/>
          <w:sz w:val="18"/>
          <w:szCs w:val="18"/>
          <w:lang w:eastAsia="tr-TR"/>
        </w:rPr>
      </w:pPr>
      <w:r w:rsidRPr="00F47ED2">
        <w:rPr>
          <w:rFonts w:ascii="Times New Roman" w:eastAsia="Times New Roman" w:hAnsi="Times New Roman" w:cs="Times New Roman"/>
          <w:bCs/>
          <w:sz w:val="18"/>
          <w:szCs w:val="18"/>
          <w:lang w:eastAsia="tr-TR"/>
        </w:rPr>
        <w:t>“</w:t>
      </w:r>
    </w:p>
    <w:tbl>
      <w:tblPr>
        <w:tblW w:w="9033" w:type="dxa"/>
        <w:tblInd w:w="-5" w:type="dxa"/>
        <w:tblLayout w:type="fixed"/>
        <w:tblCellMar>
          <w:left w:w="70" w:type="dxa"/>
          <w:right w:w="70" w:type="dxa"/>
        </w:tblCellMar>
        <w:tblLook w:val="04A0" w:firstRow="1" w:lastRow="0" w:firstColumn="1" w:lastColumn="0" w:noHBand="0" w:noVBand="1"/>
      </w:tblPr>
      <w:tblGrid>
        <w:gridCol w:w="989"/>
        <w:gridCol w:w="2540"/>
        <w:gridCol w:w="3811"/>
        <w:gridCol w:w="424"/>
        <w:gridCol w:w="281"/>
        <w:gridCol w:w="988"/>
      </w:tblGrid>
      <w:tr w:rsidR="004B3A85" w:rsidRPr="004B3A85" w:rsidTr="007B10B3">
        <w:trPr>
          <w:trHeight w:val="189"/>
        </w:trPr>
        <w:tc>
          <w:tcPr>
            <w:tcW w:w="989" w:type="dxa"/>
            <w:tcBorders>
              <w:top w:val="single" w:sz="4" w:space="0" w:color="auto"/>
              <w:left w:val="single" w:sz="4" w:space="0" w:color="auto"/>
              <w:bottom w:val="single" w:sz="4" w:space="0" w:color="auto"/>
              <w:right w:val="single" w:sz="4" w:space="0" w:color="auto"/>
            </w:tcBorders>
            <w:vAlign w:val="center"/>
          </w:tcPr>
          <w:p w:rsidR="004B3A85" w:rsidRPr="004B3A85" w:rsidRDefault="004B3A85" w:rsidP="00207023">
            <w:pPr>
              <w:spacing w:after="0" w:line="240" w:lineRule="auto"/>
              <w:jc w:val="center"/>
              <w:rPr>
                <w:rFonts w:ascii="Times New Roman" w:eastAsia="Times New Roman" w:hAnsi="Times New Roman" w:cs="Times New Roman"/>
                <w:bCs/>
                <w:sz w:val="18"/>
                <w:szCs w:val="18"/>
                <w:lang w:eastAsia="tr-TR"/>
              </w:rPr>
            </w:pPr>
            <w:r w:rsidRPr="004B3A85">
              <w:rPr>
                <w:rFonts w:ascii="Times New Roman" w:eastAsia="Times New Roman" w:hAnsi="Times New Roman" w:cs="Times New Roman"/>
                <w:bCs/>
                <w:sz w:val="18"/>
                <w:szCs w:val="18"/>
                <w:lang w:eastAsia="tr-TR"/>
              </w:rPr>
              <w:t>P619981</w:t>
            </w: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3A85" w:rsidRPr="004B3A85" w:rsidRDefault="00207023" w:rsidP="00151C2A">
            <w:pPr>
              <w:spacing w:after="0" w:line="240" w:lineRule="auto"/>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 xml:space="preserve"> </w:t>
            </w:r>
            <w:proofErr w:type="spellStart"/>
            <w:r w:rsidR="004B3A85" w:rsidRPr="004B3A85">
              <w:rPr>
                <w:rFonts w:ascii="Times New Roman" w:eastAsia="Times New Roman" w:hAnsi="Times New Roman" w:cs="Times New Roman"/>
                <w:bCs/>
                <w:sz w:val="18"/>
                <w:szCs w:val="18"/>
                <w:lang w:eastAsia="tr-TR"/>
              </w:rPr>
              <w:t>Fetal</w:t>
            </w:r>
            <w:proofErr w:type="spellEnd"/>
            <w:r w:rsidR="004B3A85" w:rsidRPr="004B3A85">
              <w:rPr>
                <w:rFonts w:ascii="Times New Roman" w:eastAsia="Times New Roman" w:hAnsi="Times New Roman" w:cs="Times New Roman"/>
                <w:bCs/>
                <w:sz w:val="18"/>
                <w:szCs w:val="18"/>
                <w:lang w:eastAsia="tr-TR"/>
              </w:rPr>
              <w:t xml:space="preserve"> </w:t>
            </w:r>
            <w:r w:rsidR="004B3A85">
              <w:rPr>
                <w:rFonts w:ascii="Times New Roman" w:eastAsia="Times New Roman" w:hAnsi="Times New Roman" w:cs="Times New Roman"/>
                <w:bCs/>
                <w:sz w:val="18"/>
                <w:szCs w:val="18"/>
                <w:lang w:eastAsia="tr-TR"/>
              </w:rPr>
              <w:t>c</w:t>
            </w:r>
            <w:r w:rsidR="004B3A85" w:rsidRPr="004B3A85">
              <w:rPr>
                <w:rFonts w:ascii="Times New Roman" w:eastAsia="Times New Roman" w:hAnsi="Times New Roman" w:cs="Times New Roman"/>
                <w:bCs/>
                <w:sz w:val="18"/>
                <w:szCs w:val="18"/>
                <w:lang w:eastAsia="tr-TR"/>
              </w:rPr>
              <w:t xml:space="preserve">errahi ile </w:t>
            </w:r>
            <w:proofErr w:type="spellStart"/>
            <w:r w:rsidR="004B3A85">
              <w:rPr>
                <w:rFonts w:ascii="Times New Roman" w:eastAsia="Times New Roman" w:hAnsi="Times New Roman" w:cs="Times New Roman"/>
                <w:bCs/>
                <w:sz w:val="18"/>
                <w:szCs w:val="18"/>
                <w:lang w:eastAsia="tr-TR"/>
              </w:rPr>
              <w:t>s</w:t>
            </w:r>
            <w:r w:rsidR="004B3A85" w:rsidRPr="004B3A85">
              <w:rPr>
                <w:rFonts w:ascii="Times New Roman" w:eastAsia="Times New Roman" w:hAnsi="Times New Roman" w:cs="Times New Roman"/>
                <w:bCs/>
                <w:sz w:val="18"/>
                <w:szCs w:val="18"/>
                <w:lang w:eastAsia="tr-TR"/>
              </w:rPr>
              <w:t>pina</w:t>
            </w:r>
            <w:proofErr w:type="spellEnd"/>
            <w:r w:rsidR="004B3A85" w:rsidRPr="004B3A85">
              <w:rPr>
                <w:rFonts w:ascii="Times New Roman" w:eastAsia="Times New Roman" w:hAnsi="Times New Roman" w:cs="Times New Roman"/>
                <w:bCs/>
                <w:sz w:val="18"/>
                <w:szCs w:val="18"/>
                <w:lang w:eastAsia="tr-TR"/>
              </w:rPr>
              <w:t xml:space="preserve"> </w:t>
            </w:r>
            <w:proofErr w:type="spellStart"/>
            <w:r w:rsidR="004B3A85">
              <w:rPr>
                <w:rFonts w:ascii="Times New Roman" w:eastAsia="Times New Roman" w:hAnsi="Times New Roman" w:cs="Times New Roman"/>
                <w:bCs/>
                <w:sz w:val="18"/>
                <w:szCs w:val="18"/>
                <w:lang w:eastAsia="tr-TR"/>
              </w:rPr>
              <w:t>b</w:t>
            </w:r>
            <w:r w:rsidR="004B3A85" w:rsidRPr="004B3A85">
              <w:rPr>
                <w:rFonts w:ascii="Times New Roman" w:eastAsia="Times New Roman" w:hAnsi="Times New Roman" w:cs="Times New Roman"/>
                <w:bCs/>
                <w:sz w:val="18"/>
                <w:szCs w:val="18"/>
                <w:lang w:eastAsia="tr-TR"/>
              </w:rPr>
              <w:t>ifida</w:t>
            </w:r>
            <w:proofErr w:type="spellEnd"/>
            <w:r w:rsidR="004B3A85" w:rsidRPr="004B3A85">
              <w:rPr>
                <w:rFonts w:ascii="Times New Roman" w:eastAsia="Times New Roman" w:hAnsi="Times New Roman" w:cs="Times New Roman"/>
                <w:bCs/>
                <w:sz w:val="18"/>
                <w:szCs w:val="18"/>
                <w:lang w:eastAsia="tr-TR"/>
              </w:rPr>
              <w:t xml:space="preserve"> </w:t>
            </w:r>
            <w:r w:rsidR="004B3A85">
              <w:rPr>
                <w:rFonts w:ascii="Times New Roman" w:eastAsia="Times New Roman" w:hAnsi="Times New Roman" w:cs="Times New Roman"/>
                <w:bCs/>
                <w:sz w:val="18"/>
                <w:szCs w:val="18"/>
                <w:lang w:eastAsia="tr-TR"/>
              </w:rPr>
              <w:t>o</w:t>
            </w:r>
            <w:r w:rsidR="004B3A85" w:rsidRPr="004B3A85">
              <w:rPr>
                <w:rFonts w:ascii="Times New Roman" w:eastAsia="Times New Roman" w:hAnsi="Times New Roman" w:cs="Times New Roman"/>
                <w:bCs/>
                <w:sz w:val="18"/>
                <w:szCs w:val="18"/>
                <w:lang w:eastAsia="tr-TR"/>
              </w:rPr>
              <w:t>narımı</w:t>
            </w:r>
          </w:p>
        </w:tc>
        <w:tc>
          <w:tcPr>
            <w:tcW w:w="3811" w:type="dxa"/>
            <w:tcBorders>
              <w:top w:val="single" w:sz="4" w:space="0" w:color="auto"/>
              <w:left w:val="nil"/>
              <w:bottom w:val="single" w:sz="4" w:space="0" w:color="auto"/>
              <w:right w:val="single" w:sz="4" w:space="0" w:color="auto"/>
            </w:tcBorders>
            <w:shd w:val="clear" w:color="auto" w:fill="auto"/>
            <w:vAlign w:val="center"/>
            <w:hideMark/>
          </w:tcPr>
          <w:p w:rsidR="004B3A85" w:rsidRPr="004B3A85" w:rsidRDefault="00D84D42" w:rsidP="00151C2A">
            <w:pPr>
              <w:spacing w:after="0" w:line="240" w:lineRule="auto"/>
              <w:jc w:val="both"/>
              <w:rPr>
                <w:rFonts w:ascii="Times New Roman" w:eastAsia="Times New Roman" w:hAnsi="Times New Roman" w:cs="Times New Roman"/>
                <w:bCs/>
                <w:sz w:val="18"/>
                <w:szCs w:val="18"/>
                <w:lang w:eastAsia="tr-TR"/>
              </w:rPr>
            </w:pPr>
            <w:r w:rsidRPr="00D84D42">
              <w:rPr>
                <w:rFonts w:ascii="Times New Roman" w:eastAsia="Times New Roman" w:hAnsi="Times New Roman" w:cs="Times New Roman"/>
                <w:bCs/>
                <w:sz w:val="18"/>
                <w:szCs w:val="18"/>
                <w:lang w:eastAsia="tr-TR"/>
              </w:rPr>
              <w:t xml:space="preserve">Tüm cerrahi işlemler, malzemeler ve ilaçlar dahildir. Üçüncü basamak sağlık hizmeti sunucularınca </w:t>
            </w:r>
            <w:proofErr w:type="spellStart"/>
            <w:r w:rsidRPr="00D84D42">
              <w:rPr>
                <w:rFonts w:ascii="Times New Roman" w:eastAsia="Times New Roman" w:hAnsi="Times New Roman" w:cs="Times New Roman"/>
                <w:bCs/>
                <w:sz w:val="18"/>
                <w:szCs w:val="18"/>
                <w:lang w:eastAsia="tr-TR"/>
              </w:rPr>
              <w:t>perinatoloji</w:t>
            </w:r>
            <w:proofErr w:type="spellEnd"/>
            <w:r w:rsidRPr="00D84D42">
              <w:rPr>
                <w:rFonts w:ascii="Times New Roman" w:eastAsia="Times New Roman" w:hAnsi="Times New Roman" w:cs="Times New Roman"/>
                <w:bCs/>
                <w:sz w:val="18"/>
                <w:szCs w:val="18"/>
                <w:lang w:eastAsia="tr-TR"/>
              </w:rPr>
              <w:t xml:space="preserve">, beyin ve sinir cerrahi, çocuk cerrahi, anestezi ve </w:t>
            </w:r>
            <w:proofErr w:type="spellStart"/>
            <w:r w:rsidRPr="00D84D42">
              <w:rPr>
                <w:rFonts w:ascii="Times New Roman" w:eastAsia="Times New Roman" w:hAnsi="Times New Roman" w:cs="Times New Roman"/>
                <w:bCs/>
                <w:sz w:val="18"/>
                <w:szCs w:val="18"/>
                <w:lang w:eastAsia="tr-TR"/>
              </w:rPr>
              <w:t>reanimasyon</w:t>
            </w:r>
            <w:proofErr w:type="spellEnd"/>
            <w:r w:rsidRPr="00D84D42">
              <w:rPr>
                <w:rFonts w:ascii="Times New Roman" w:eastAsia="Times New Roman" w:hAnsi="Times New Roman" w:cs="Times New Roman"/>
                <w:bCs/>
                <w:sz w:val="18"/>
                <w:szCs w:val="18"/>
                <w:lang w:eastAsia="tr-TR"/>
              </w:rPr>
              <w:t xml:space="preserve"> ve </w:t>
            </w:r>
            <w:proofErr w:type="spellStart"/>
            <w:r w:rsidRPr="00D84D42">
              <w:rPr>
                <w:rFonts w:ascii="Times New Roman" w:eastAsia="Times New Roman" w:hAnsi="Times New Roman" w:cs="Times New Roman"/>
                <w:bCs/>
                <w:sz w:val="18"/>
                <w:szCs w:val="18"/>
                <w:lang w:eastAsia="tr-TR"/>
              </w:rPr>
              <w:t>yenidoğan</w:t>
            </w:r>
            <w:proofErr w:type="spellEnd"/>
            <w:r w:rsidRPr="00D84D42">
              <w:rPr>
                <w:rFonts w:ascii="Times New Roman" w:eastAsia="Times New Roman" w:hAnsi="Times New Roman" w:cs="Times New Roman"/>
                <w:bCs/>
                <w:sz w:val="18"/>
                <w:szCs w:val="18"/>
                <w:lang w:eastAsia="tr-TR"/>
              </w:rPr>
              <w:t xml:space="preserve"> branş uzmanlarından oluşan sağlık kurulu raporuna istinaden açık keseli </w:t>
            </w:r>
            <w:proofErr w:type="spellStart"/>
            <w:r w:rsidRPr="00D84D42">
              <w:rPr>
                <w:rFonts w:ascii="Times New Roman" w:eastAsia="Times New Roman" w:hAnsi="Times New Roman" w:cs="Times New Roman"/>
                <w:bCs/>
                <w:sz w:val="18"/>
                <w:szCs w:val="18"/>
                <w:lang w:eastAsia="tr-TR"/>
              </w:rPr>
              <w:t>spina</w:t>
            </w:r>
            <w:proofErr w:type="spellEnd"/>
            <w:r w:rsidRPr="00D84D42">
              <w:rPr>
                <w:rFonts w:ascii="Times New Roman" w:eastAsia="Times New Roman" w:hAnsi="Times New Roman" w:cs="Times New Roman"/>
                <w:bCs/>
                <w:sz w:val="18"/>
                <w:szCs w:val="18"/>
                <w:lang w:eastAsia="tr-TR"/>
              </w:rPr>
              <w:t xml:space="preserve"> </w:t>
            </w:r>
            <w:proofErr w:type="spellStart"/>
            <w:r w:rsidRPr="00D84D42">
              <w:rPr>
                <w:rFonts w:ascii="Times New Roman" w:eastAsia="Times New Roman" w:hAnsi="Times New Roman" w:cs="Times New Roman"/>
                <w:bCs/>
                <w:sz w:val="18"/>
                <w:szCs w:val="18"/>
                <w:lang w:eastAsia="tr-TR"/>
              </w:rPr>
              <w:t>bifida</w:t>
            </w:r>
            <w:proofErr w:type="spellEnd"/>
            <w:r w:rsidRPr="00D84D42">
              <w:rPr>
                <w:rFonts w:ascii="Times New Roman" w:eastAsia="Times New Roman" w:hAnsi="Times New Roman" w:cs="Times New Roman"/>
                <w:bCs/>
                <w:sz w:val="18"/>
                <w:szCs w:val="18"/>
                <w:lang w:eastAsia="tr-TR"/>
              </w:rPr>
              <w:t xml:space="preserve"> </w:t>
            </w:r>
            <w:proofErr w:type="spellStart"/>
            <w:r w:rsidRPr="00D84D42">
              <w:rPr>
                <w:rFonts w:ascii="Times New Roman" w:eastAsia="Times New Roman" w:hAnsi="Times New Roman" w:cs="Times New Roman"/>
                <w:bCs/>
                <w:sz w:val="18"/>
                <w:szCs w:val="18"/>
                <w:lang w:eastAsia="tr-TR"/>
              </w:rPr>
              <w:t>endikasyonlarında</w:t>
            </w:r>
            <w:proofErr w:type="spellEnd"/>
            <w:r w:rsidRPr="00D84D42">
              <w:rPr>
                <w:rFonts w:ascii="Times New Roman" w:eastAsia="Times New Roman" w:hAnsi="Times New Roman" w:cs="Times New Roman"/>
                <w:bCs/>
                <w:sz w:val="18"/>
                <w:szCs w:val="18"/>
                <w:lang w:eastAsia="tr-TR"/>
              </w:rPr>
              <w:t xml:space="preserve"> yapılması halinde faturalandırılır. Bu işlemin yapılacağı sağlık hizmeti sunucularında </w:t>
            </w:r>
            <w:proofErr w:type="spellStart"/>
            <w:r w:rsidRPr="00D84D42">
              <w:rPr>
                <w:rFonts w:ascii="Times New Roman" w:eastAsia="Times New Roman" w:hAnsi="Times New Roman" w:cs="Times New Roman"/>
                <w:bCs/>
                <w:sz w:val="18"/>
                <w:szCs w:val="18"/>
                <w:lang w:eastAsia="tr-TR"/>
              </w:rPr>
              <w:t>yenidoğan</w:t>
            </w:r>
            <w:proofErr w:type="spellEnd"/>
            <w:r w:rsidRPr="00D84D42">
              <w:rPr>
                <w:rFonts w:ascii="Times New Roman" w:eastAsia="Times New Roman" w:hAnsi="Times New Roman" w:cs="Times New Roman"/>
                <w:bCs/>
                <w:sz w:val="18"/>
                <w:szCs w:val="18"/>
                <w:lang w:eastAsia="tr-TR"/>
              </w:rPr>
              <w:t xml:space="preserve"> yoğun bakım </w:t>
            </w:r>
            <w:r w:rsidRPr="00D84D42">
              <w:rPr>
                <w:rFonts w:ascii="Times New Roman" w:eastAsia="Times New Roman" w:hAnsi="Times New Roman" w:cs="Times New Roman"/>
                <w:bCs/>
                <w:sz w:val="18"/>
                <w:szCs w:val="18"/>
                <w:lang w:eastAsia="tr-TR"/>
              </w:rPr>
              <w:lastRenderedPageBreak/>
              <w:t>ünitesinin bulunması zorunludur. 619980, P619980 ile birlikte faturalandırılmaz</w:t>
            </w:r>
            <w:r w:rsidR="00FE49E4">
              <w:rPr>
                <w:rFonts w:ascii="Times New Roman" w:eastAsia="Times New Roman" w:hAnsi="Times New Roman" w:cs="Times New Roman"/>
                <w:bCs/>
                <w:sz w:val="18"/>
                <w:szCs w:val="18"/>
                <w:lang w:eastAsia="tr-TR"/>
              </w:rPr>
              <w:t>.</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4B3A85" w:rsidRPr="004B3A85" w:rsidRDefault="004B3A85" w:rsidP="00151C2A">
            <w:pPr>
              <w:spacing w:after="0" w:line="240" w:lineRule="auto"/>
              <w:jc w:val="both"/>
              <w:rPr>
                <w:rFonts w:ascii="Times New Roman" w:eastAsia="Times New Roman" w:hAnsi="Times New Roman" w:cs="Times New Roman"/>
                <w:bCs/>
                <w:sz w:val="18"/>
                <w:szCs w:val="18"/>
                <w:lang w:eastAsia="tr-TR"/>
              </w:rPr>
            </w:pPr>
            <w:r w:rsidRPr="004B3A85">
              <w:rPr>
                <w:rFonts w:ascii="Times New Roman" w:eastAsia="Times New Roman" w:hAnsi="Times New Roman" w:cs="Times New Roman"/>
                <w:bCs/>
                <w:sz w:val="18"/>
                <w:szCs w:val="18"/>
                <w:lang w:eastAsia="tr-TR"/>
              </w:rPr>
              <w:lastRenderedPageBreak/>
              <w:t>A1 </w:t>
            </w:r>
          </w:p>
        </w:tc>
        <w:tc>
          <w:tcPr>
            <w:tcW w:w="281" w:type="dxa"/>
            <w:tcBorders>
              <w:top w:val="single" w:sz="4" w:space="0" w:color="auto"/>
              <w:left w:val="nil"/>
              <w:bottom w:val="single" w:sz="4" w:space="0" w:color="auto"/>
              <w:right w:val="single" w:sz="4" w:space="0" w:color="auto"/>
            </w:tcBorders>
            <w:shd w:val="clear" w:color="auto" w:fill="auto"/>
            <w:vAlign w:val="center"/>
            <w:hideMark/>
          </w:tcPr>
          <w:p w:rsidR="004B3A85" w:rsidRPr="004B3A85" w:rsidRDefault="004B3A85" w:rsidP="00151C2A">
            <w:pPr>
              <w:spacing w:after="0" w:line="240" w:lineRule="auto"/>
              <w:jc w:val="both"/>
              <w:rPr>
                <w:rFonts w:ascii="Times New Roman" w:eastAsia="Times New Roman" w:hAnsi="Times New Roman" w:cs="Times New Roman"/>
                <w:bCs/>
                <w:sz w:val="18"/>
                <w:szCs w:val="18"/>
                <w:lang w:eastAsia="tr-TR"/>
              </w:rPr>
            </w:pPr>
            <w:r w:rsidRPr="004B3A85">
              <w:rPr>
                <w:rFonts w:ascii="Times New Roman" w:eastAsia="Times New Roman" w:hAnsi="Times New Roman" w:cs="Times New Roman"/>
                <w:bCs/>
                <w:sz w:val="18"/>
                <w:szCs w:val="18"/>
                <w:lang w:eastAsia="tr-TR"/>
              </w:rPr>
              <w:t>*</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4B3A85" w:rsidRPr="004B3A85" w:rsidRDefault="00D84D42" w:rsidP="00207023">
            <w:pPr>
              <w:spacing w:after="0" w:line="240" w:lineRule="auto"/>
              <w:jc w:val="center"/>
              <w:rPr>
                <w:rFonts w:ascii="Times New Roman" w:eastAsia="Times New Roman" w:hAnsi="Times New Roman" w:cs="Times New Roman"/>
                <w:bCs/>
                <w:sz w:val="18"/>
                <w:szCs w:val="18"/>
                <w:lang w:eastAsia="tr-TR"/>
              </w:rPr>
            </w:pPr>
            <w:r w:rsidRPr="00D84D42">
              <w:rPr>
                <w:rFonts w:ascii="Times New Roman" w:eastAsia="Times New Roman" w:hAnsi="Times New Roman" w:cs="Times New Roman"/>
                <w:bCs/>
                <w:sz w:val="18"/>
                <w:szCs w:val="18"/>
                <w:lang w:eastAsia="tr-TR"/>
              </w:rPr>
              <w:t>70.263,00</w:t>
            </w:r>
          </w:p>
        </w:tc>
      </w:tr>
    </w:tbl>
    <w:p w:rsidR="004B3A85" w:rsidRPr="00F47ED2" w:rsidRDefault="004B3A85" w:rsidP="00151C2A">
      <w:pPr>
        <w:tabs>
          <w:tab w:val="left" w:pos="709"/>
          <w:tab w:val="left" w:pos="851"/>
        </w:tabs>
        <w:spacing w:after="0" w:line="240" w:lineRule="auto"/>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 xml:space="preserve">                                                                                                                                                                                                       </w:t>
      </w:r>
      <w:r w:rsidRPr="00F47ED2">
        <w:rPr>
          <w:rFonts w:ascii="Times New Roman" w:eastAsia="Times New Roman" w:hAnsi="Times New Roman" w:cs="Times New Roman"/>
          <w:bCs/>
          <w:sz w:val="18"/>
          <w:szCs w:val="18"/>
          <w:lang w:eastAsia="tr-TR"/>
        </w:rPr>
        <w:t>”</w:t>
      </w:r>
    </w:p>
    <w:p w:rsidR="007150F7" w:rsidRDefault="000E52E7" w:rsidP="00151C2A">
      <w:pPr>
        <w:pStyle w:val="ListeParagraf"/>
        <w:numPr>
          <w:ilvl w:val="0"/>
          <w:numId w:val="32"/>
        </w:numPr>
        <w:tabs>
          <w:tab w:val="left" w:pos="709"/>
          <w:tab w:val="left" w:pos="993"/>
        </w:tabs>
        <w:spacing w:after="0" w:line="240" w:lineRule="auto"/>
        <w:ind w:left="0" w:firstLine="720"/>
        <w:jc w:val="both"/>
        <w:rPr>
          <w:rFonts w:ascii="Times New Roman" w:eastAsia="Times New Roman" w:hAnsi="Times New Roman" w:cs="Times New Roman"/>
          <w:bCs/>
          <w:sz w:val="18"/>
          <w:szCs w:val="18"/>
          <w:lang w:eastAsia="tr-TR"/>
        </w:rPr>
      </w:pPr>
      <w:r w:rsidRPr="000E52E7">
        <w:rPr>
          <w:rFonts w:ascii="Times New Roman" w:eastAsia="Times New Roman" w:hAnsi="Times New Roman" w:cs="Times New Roman"/>
          <w:bCs/>
          <w:sz w:val="18"/>
          <w:szCs w:val="18"/>
          <w:lang w:eastAsia="tr-TR"/>
        </w:rPr>
        <w:t>Listede yer alan “</w:t>
      </w:r>
      <w:r w:rsidR="00B34F3E" w:rsidRPr="00B34F3E">
        <w:rPr>
          <w:rFonts w:ascii="Times New Roman" w:eastAsia="Times New Roman" w:hAnsi="Times New Roman" w:cs="Times New Roman"/>
          <w:bCs/>
          <w:sz w:val="18"/>
          <w:szCs w:val="18"/>
          <w:lang w:eastAsia="tr-TR"/>
        </w:rPr>
        <w:t>YATARAK TEDAVİLERDE PSİKİYATRİ HİZMETLERİ</w:t>
      </w:r>
      <w:r w:rsidRPr="00674FBF">
        <w:rPr>
          <w:rFonts w:ascii="Times New Roman" w:eastAsia="Times New Roman" w:hAnsi="Times New Roman" w:cs="Times New Roman"/>
          <w:bCs/>
          <w:sz w:val="18"/>
          <w:szCs w:val="18"/>
          <w:lang w:eastAsia="tr-TR"/>
        </w:rPr>
        <w:t>”</w:t>
      </w:r>
      <w:r w:rsidRPr="000E52E7">
        <w:rPr>
          <w:rFonts w:ascii="Times New Roman" w:eastAsia="Times New Roman" w:hAnsi="Times New Roman" w:cs="Times New Roman"/>
          <w:bCs/>
          <w:sz w:val="18"/>
          <w:szCs w:val="18"/>
          <w:lang w:eastAsia="tr-TR"/>
        </w:rPr>
        <w:t xml:space="preserve"> </w:t>
      </w:r>
      <w:r w:rsidRPr="00753060">
        <w:rPr>
          <w:rFonts w:ascii="Times New Roman" w:eastAsia="Times New Roman" w:hAnsi="Times New Roman" w:cs="Times New Roman"/>
          <w:bCs/>
          <w:sz w:val="18"/>
          <w:szCs w:val="18"/>
          <w:lang w:eastAsia="tr-TR"/>
        </w:rPr>
        <w:t>başlı</w:t>
      </w:r>
      <w:r w:rsidR="00D53952" w:rsidRPr="00753060">
        <w:rPr>
          <w:rFonts w:ascii="Times New Roman" w:eastAsia="Times New Roman" w:hAnsi="Times New Roman" w:cs="Times New Roman"/>
          <w:bCs/>
          <w:sz w:val="18"/>
          <w:szCs w:val="18"/>
          <w:lang w:eastAsia="tr-TR"/>
        </w:rPr>
        <w:t>k</w:t>
      </w:r>
      <w:r w:rsidR="003F6404" w:rsidRPr="00753060">
        <w:rPr>
          <w:rFonts w:ascii="Times New Roman" w:eastAsia="Times New Roman" w:hAnsi="Times New Roman" w:cs="Times New Roman"/>
          <w:bCs/>
          <w:sz w:val="18"/>
          <w:szCs w:val="18"/>
          <w:lang w:eastAsia="tr-TR"/>
        </w:rPr>
        <w:t>lı</w:t>
      </w:r>
      <w:r w:rsidR="00D53952" w:rsidRPr="00753060">
        <w:rPr>
          <w:rFonts w:ascii="Times New Roman" w:eastAsia="Times New Roman" w:hAnsi="Times New Roman" w:cs="Times New Roman"/>
          <w:bCs/>
          <w:sz w:val="18"/>
          <w:szCs w:val="18"/>
          <w:lang w:eastAsia="tr-TR"/>
        </w:rPr>
        <w:t xml:space="preserve"> s</w:t>
      </w:r>
      <w:r w:rsidR="00D53952">
        <w:rPr>
          <w:rFonts w:ascii="Times New Roman" w:eastAsia="Times New Roman" w:hAnsi="Times New Roman" w:cs="Times New Roman"/>
          <w:bCs/>
          <w:sz w:val="18"/>
          <w:szCs w:val="18"/>
          <w:lang w:eastAsia="tr-TR"/>
        </w:rPr>
        <w:t>atır</w:t>
      </w:r>
      <w:r w:rsidR="00383AAA">
        <w:rPr>
          <w:rFonts w:ascii="Times New Roman" w:eastAsia="Times New Roman" w:hAnsi="Times New Roman" w:cs="Times New Roman"/>
          <w:bCs/>
          <w:sz w:val="18"/>
          <w:szCs w:val="18"/>
          <w:lang w:eastAsia="tr-TR"/>
        </w:rPr>
        <w:t xml:space="preserve"> </w:t>
      </w:r>
      <w:r w:rsidR="002F6A3F">
        <w:rPr>
          <w:rFonts w:ascii="Times New Roman" w:eastAsia="Times New Roman" w:hAnsi="Times New Roman" w:cs="Times New Roman"/>
          <w:bCs/>
          <w:sz w:val="18"/>
          <w:szCs w:val="18"/>
          <w:lang w:eastAsia="tr-TR"/>
        </w:rPr>
        <w:t>aşağıdaki</w:t>
      </w:r>
      <w:r w:rsidRPr="000E52E7">
        <w:rPr>
          <w:rFonts w:ascii="Times New Roman" w:eastAsia="Times New Roman" w:hAnsi="Times New Roman" w:cs="Times New Roman"/>
          <w:bCs/>
          <w:sz w:val="18"/>
          <w:szCs w:val="18"/>
          <w:lang w:eastAsia="tr-TR"/>
        </w:rPr>
        <w:t xml:space="preserve"> şekilde</w:t>
      </w:r>
      <w:r>
        <w:rPr>
          <w:rFonts w:ascii="Times New Roman" w:eastAsia="Times New Roman" w:hAnsi="Times New Roman" w:cs="Times New Roman"/>
          <w:bCs/>
          <w:sz w:val="18"/>
          <w:szCs w:val="18"/>
          <w:lang w:eastAsia="tr-TR"/>
        </w:rPr>
        <w:t xml:space="preserve"> </w:t>
      </w:r>
      <w:r w:rsidR="00151C2A">
        <w:rPr>
          <w:rFonts w:ascii="Times New Roman" w:eastAsia="Times New Roman" w:hAnsi="Times New Roman" w:cs="Times New Roman"/>
          <w:bCs/>
          <w:sz w:val="18"/>
          <w:szCs w:val="18"/>
          <w:lang w:eastAsia="tr-TR"/>
        </w:rPr>
        <w:t>değiştirilmiştir.</w:t>
      </w:r>
    </w:p>
    <w:p w:rsidR="00207023" w:rsidRPr="00207023" w:rsidRDefault="00207023" w:rsidP="00207023">
      <w:pPr>
        <w:tabs>
          <w:tab w:val="left" w:pos="709"/>
          <w:tab w:val="left" w:pos="993"/>
        </w:tabs>
        <w:spacing w:after="0" w:line="240" w:lineRule="auto"/>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w:t>
      </w:r>
    </w:p>
    <w:tbl>
      <w:tblPr>
        <w:tblW w:w="9032" w:type="dxa"/>
        <w:tblInd w:w="-5" w:type="dxa"/>
        <w:tblLayout w:type="fixed"/>
        <w:tblCellMar>
          <w:left w:w="70" w:type="dxa"/>
          <w:right w:w="70" w:type="dxa"/>
        </w:tblCellMar>
        <w:tblLook w:val="04A0" w:firstRow="1" w:lastRow="0" w:firstColumn="1" w:lastColumn="0" w:noHBand="0" w:noVBand="1"/>
      </w:tblPr>
      <w:tblGrid>
        <w:gridCol w:w="989"/>
        <w:gridCol w:w="2540"/>
        <w:gridCol w:w="3811"/>
        <w:gridCol w:w="423"/>
        <w:gridCol w:w="281"/>
        <w:gridCol w:w="988"/>
      </w:tblGrid>
      <w:tr w:rsidR="007150F7" w:rsidRPr="004B3A85" w:rsidTr="003D03A0">
        <w:trPr>
          <w:trHeight w:val="190"/>
        </w:trPr>
        <w:tc>
          <w:tcPr>
            <w:tcW w:w="989" w:type="dxa"/>
            <w:tcBorders>
              <w:top w:val="single" w:sz="4" w:space="0" w:color="auto"/>
              <w:left w:val="single" w:sz="4" w:space="0" w:color="auto"/>
              <w:bottom w:val="single" w:sz="4" w:space="0" w:color="auto"/>
              <w:right w:val="single" w:sz="4" w:space="0" w:color="auto"/>
            </w:tcBorders>
            <w:vAlign w:val="center"/>
          </w:tcPr>
          <w:p w:rsidR="007150F7" w:rsidRPr="004B3A85" w:rsidRDefault="007150F7" w:rsidP="00151C2A">
            <w:pPr>
              <w:spacing w:after="0" w:line="240" w:lineRule="auto"/>
              <w:jc w:val="both"/>
              <w:rPr>
                <w:rFonts w:ascii="Times New Roman" w:eastAsia="Times New Roman" w:hAnsi="Times New Roman" w:cs="Times New Roman"/>
                <w:bCs/>
                <w:sz w:val="18"/>
                <w:szCs w:val="18"/>
                <w:lang w:eastAsia="tr-TR"/>
              </w:rPr>
            </w:pPr>
          </w:p>
        </w:tc>
        <w:tc>
          <w:tcPr>
            <w:tcW w:w="2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50F7" w:rsidRPr="007150F7" w:rsidRDefault="00207023" w:rsidP="00151C2A">
            <w:pPr>
              <w:spacing w:after="0" w:line="240" w:lineRule="auto"/>
              <w:jc w:val="both"/>
              <w:rPr>
                <w:rFonts w:ascii="Times New Roman" w:eastAsia="Times New Roman" w:hAnsi="Times New Roman" w:cs="Times New Roman"/>
                <w:b/>
                <w:bCs/>
                <w:sz w:val="18"/>
                <w:szCs w:val="18"/>
                <w:lang w:eastAsia="tr-TR"/>
              </w:rPr>
            </w:pPr>
            <w:r>
              <w:rPr>
                <w:rFonts w:ascii="Times New Roman" w:eastAsia="Times New Roman" w:hAnsi="Times New Roman" w:cs="Times New Roman"/>
                <w:b/>
                <w:bCs/>
                <w:sz w:val="18"/>
                <w:szCs w:val="18"/>
                <w:lang w:eastAsia="tr-TR"/>
              </w:rPr>
              <w:t xml:space="preserve"> </w:t>
            </w:r>
            <w:r w:rsidR="007150F7" w:rsidRPr="007150F7">
              <w:rPr>
                <w:rFonts w:ascii="Times New Roman" w:eastAsia="Times New Roman" w:hAnsi="Times New Roman" w:cs="Times New Roman"/>
                <w:b/>
                <w:bCs/>
                <w:sz w:val="18"/>
                <w:szCs w:val="18"/>
                <w:lang w:eastAsia="tr-TR"/>
              </w:rPr>
              <w:t>YATARAK TEDAVİLERDE PSİKİYATRİ HİZMETLERİ</w:t>
            </w:r>
          </w:p>
        </w:tc>
        <w:tc>
          <w:tcPr>
            <w:tcW w:w="3811" w:type="dxa"/>
            <w:tcBorders>
              <w:top w:val="single" w:sz="4" w:space="0" w:color="auto"/>
              <w:left w:val="nil"/>
              <w:bottom w:val="single" w:sz="4" w:space="0" w:color="auto"/>
              <w:right w:val="single" w:sz="4" w:space="0" w:color="auto"/>
            </w:tcBorders>
            <w:shd w:val="clear" w:color="auto" w:fill="auto"/>
            <w:vAlign w:val="center"/>
            <w:hideMark/>
          </w:tcPr>
          <w:p w:rsidR="007150F7" w:rsidRPr="008029EE" w:rsidRDefault="008029EE" w:rsidP="00151C2A">
            <w:pPr>
              <w:spacing w:after="0" w:line="240" w:lineRule="auto"/>
              <w:jc w:val="both"/>
              <w:rPr>
                <w:rFonts w:ascii="Times New Roman" w:eastAsia="Times New Roman" w:hAnsi="Times New Roman" w:cs="Times New Roman"/>
                <w:b/>
                <w:bCs/>
                <w:sz w:val="18"/>
                <w:szCs w:val="18"/>
                <w:lang w:eastAsia="tr-TR"/>
              </w:rPr>
            </w:pPr>
            <w:r w:rsidRPr="008029EE">
              <w:rPr>
                <w:rFonts w:ascii="Times New Roman" w:eastAsia="Times New Roman" w:hAnsi="Times New Roman" w:cs="Times New Roman"/>
                <w:b/>
                <w:bCs/>
                <w:sz w:val="18"/>
                <w:szCs w:val="18"/>
                <w:lang w:eastAsia="tr-TR"/>
              </w:rPr>
              <w:t xml:space="preserve">Psikiyatri paket fiyatlarına muayene, konsültasyon, yatak ve refakat ücretleri, gerekli durumlarda psikolojik testler, EEG, EKG, BT, MR, EKT gerekli ilaçların haftalık kan düzeyleri, aile görüşmeleri, hastanın kişisel bakımı, </w:t>
            </w:r>
            <w:proofErr w:type="spellStart"/>
            <w:r w:rsidRPr="008029EE">
              <w:rPr>
                <w:rFonts w:ascii="Times New Roman" w:eastAsia="Times New Roman" w:hAnsi="Times New Roman" w:cs="Times New Roman"/>
                <w:b/>
                <w:bCs/>
                <w:sz w:val="18"/>
                <w:szCs w:val="18"/>
                <w:lang w:eastAsia="tr-TR"/>
              </w:rPr>
              <w:t>grafiler</w:t>
            </w:r>
            <w:proofErr w:type="spellEnd"/>
            <w:r w:rsidRPr="008029EE">
              <w:rPr>
                <w:rFonts w:ascii="Times New Roman" w:eastAsia="Times New Roman" w:hAnsi="Times New Roman" w:cs="Times New Roman"/>
                <w:b/>
                <w:bCs/>
                <w:sz w:val="18"/>
                <w:szCs w:val="18"/>
                <w:lang w:eastAsia="tr-TR"/>
              </w:rPr>
              <w:t>, laboratu</w:t>
            </w:r>
            <w:r>
              <w:rPr>
                <w:rFonts w:ascii="Times New Roman" w:eastAsia="Times New Roman" w:hAnsi="Times New Roman" w:cs="Times New Roman"/>
                <w:b/>
                <w:bCs/>
                <w:sz w:val="18"/>
                <w:szCs w:val="18"/>
                <w:lang w:eastAsia="tr-TR"/>
              </w:rPr>
              <w:t>v</w:t>
            </w:r>
            <w:r w:rsidRPr="008029EE">
              <w:rPr>
                <w:rFonts w:ascii="Times New Roman" w:eastAsia="Times New Roman" w:hAnsi="Times New Roman" w:cs="Times New Roman"/>
                <w:b/>
                <w:bCs/>
                <w:sz w:val="18"/>
                <w:szCs w:val="18"/>
                <w:lang w:eastAsia="tr-TR"/>
              </w:rPr>
              <w:t>ar testleri, enjeksiyon vb. tıbbi işlem ve girişimlerle kullanılan tüm ilaçlar (</w:t>
            </w:r>
            <w:r w:rsidR="00281FB8">
              <w:rPr>
                <w:rFonts w:ascii="Times New Roman" w:eastAsia="Times New Roman" w:hAnsi="Times New Roman" w:cs="Times New Roman"/>
                <w:b/>
                <w:bCs/>
                <w:sz w:val="18"/>
                <w:szCs w:val="18"/>
                <w:lang w:eastAsia="tr-TR"/>
              </w:rPr>
              <w:t>ş</w:t>
            </w:r>
            <w:r w:rsidRPr="008029EE">
              <w:rPr>
                <w:rFonts w:ascii="Times New Roman" w:eastAsia="Times New Roman" w:hAnsi="Times New Roman" w:cs="Times New Roman"/>
                <w:b/>
                <w:bCs/>
                <w:sz w:val="18"/>
                <w:szCs w:val="18"/>
                <w:lang w:eastAsia="tr-TR"/>
              </w:rPr>
              <w:t>ahsi tedavi için yurt dışından getirilen ilaçlar hariç) dahildir. Tedavi amaçlı yapılan işlemlere ait komplikasyonların harcamaları paket işlem puanlarına dahildir. Ancak hastaların başka bir organ veya sistemini ilgilendiren hastalık ve operasyon çıkması halinde SUT hükümleri doğrultusunda faturalandırılır.</w:t>
            </w:r>
          </w:p>
        </w:tc>
        <w:tc>
          <w:tcPr>
            <w:tcW w:w="423" w:type="dxa"/>
            <w:tcBorders>
              <w:top w:val="single" w:sz="4" w:space="0" w:color="auto"/>
              <w:left w:val="nil"/>
              <w:bottom w:val="single" w:sz="4" w:space="0" w:color="auto"/>
              <w:right w:val="single" w:sz="4" w:space="0" w:color="auto"/>
            </w:tcBorders>
            <w:shd w:val="clear" w:color="auto" w:fill="auto"/>
            <w:vAlign w:val="center"/>
          </w:tcPr>
          <w:p w:rsidR="007150F7" w:rsidRPr="004B3A85" w:rsidRDefault="007150F7" w:rsidP="00151C2A">
            <w:pPr>
              <w:spacing w:after="0" w:line="240" w:lineRule="auto"/>
              <w:jc w:val="both"/>
              <w:rPr>
                <w:rFonts w:ascii="Times New Roman" w:eastAsia="Times New Roman" w:hAnsi="Times New Roman" w:cs="Times New Roman"/>
                <w:bCs/>
                <w:sz w:val="18"/>
                <w:szCs w:val="18"/>
                <w:lang w:eastAsia="tr-TR"/>
              </w:rPr>
            </w:pPr>
          </w:p>
        </w:tc>
        <w:tc>
          <w:tcPr>
            <w:tcW w:w="281" w:type="dxa"/>
            <w:tcBorders>
              <w:top w:val="single" w:sz="4" w:space="0" w:color="auto"/>
              <w:left w:val="nil"/>
              <w:bottom w:val="single" w:sz="4" w:space="0" w:color="auto"/>
              <w:right w:val="single" w:sz="4" w:space="0" w:color="auto"/>
            </w:tcBorders>
            <w:shd w:val="clear" w:color="auto" w:fill="auto"/>
            <w:vAlign w:val="center"/>
          </w:tcPr>
          <w:p w:rsidR="007150F7" w:rsidRPr="004B3A85" w:rsidRDefault="007150F7" w:rsidP="00151C2A">
            <w:pPr>
              <w:spacing w:after="0" w:line="240" w:lineRule="auto"/>
              <w:jc w:val="both"/>
              <w:rPr>
                <w:rFonts w:ascii="Times New Roman" w:eastAsia="Times New Roman" w:hAnsi="Times New Roman" w:cs="Times New Roman"/>
                <w:bCs/>
                <w:sz w:val="18"/>
                <w:szCs w:val="18"/>
                <w:lang w:eastAsia="tr-TR"/>
              </w:rPr>
            </w:pPr>
          </w:p>
        </w:tc>
        <w:tc>
          <w:tcPr>
            <w:tcW w:w="988" w:type="dxa"/>
            <w:tcBorders>
              <w:top w:val="single" w:sz="4" w:space="0" w:color="auto"/>
              <w:left w:val="nil"/>
              <w:bottom w:val="single" w:sz="4" w:space="0" w:color="auto"/>
              <w:right w:val="single" w:sz="4" w:space="0" w:color="auto"/>
            </w:tcBorders>
            <w:shd w:val="clear" w:color="auto" w:fill="auto"/>
            <w:vAlign w:val="center"/>
          </w:tcPr>
          <w:p w:rsidR="007150F7" w:rsidRPr="004B3A85" w:rsidRDefault="007150F7" w:rsidP="00151C2A">
            <w:pPr>
              <w:spacing w:after="0" w:line="240" w:lineRule="auto"/>
              <w:jc w:val="both"/>
              <w:rPr>
                <w:rFonts w:ascii="Times New Roman" w:eastAsia="Times New Roman" w:hAnsi="Times New Roman" w:cs="Times New Roman"/>
                <w:bCs/>
                <w:sz w:val="18"/>
                <w:szCs w:val="18"/>
                <w:lang w:eastAsia="tr-TR"/>
              </w:rPr>
            </w:pPr>
          </w:p>
        </w:tc>
      </w:tr>
    </w:tbl>
    <w:p w:rsidR="007B10B3" w:rsidRDefault="007150F7" w:rsidP="00714C05">
      <w:pPr>
        <w:tabs>
          <w:tab w:val="left" w:pos="709"/>
          <w:tab w:val="left" w:pos="851"/>
        </w:tabs>
        <w:spacing w:after="0" w:line="240" w:lineRule="auto"/>
        <w:ind w:firstLine="709"/>
        <w:jc w:val="both"/>
        <w:rPr>
          <w:rFonts w:ascii="Times New Roman" w:hAnsi="Times New Roman" w:cs="Times New Roman"/>
          <w:color w:val="000000"/>
          <w:sz w:val="18"/>
          <w:szCs w:val="18"/>
        </w:rPr>
      </w:pPr>
      <w:r>
        <w:rPr>
          <w:rFonts w:ascii="Times New Roman" w:eastAsia="Times New Roman" w:hAnsi="Times New Roman" w:cs="Times New Roman"/>
          <w:bCs/>
          <w:sz w:val="18"/>
          <w:szCs w:val="18"/>
          <w:lang w:eastAsia="tr-TR"/>
        </w:rPr>
        <w:t xml:space="preserve">                                                                                                                                                                 </w:t>
      </w:r>
      <w:r w:rsidR="00714C05">
        <w:rPr>
          <w:rFonts w:ascii="Times New Roman" w:eastAsia="Times New Roman" w:hAnsi="Times New Roman" w:cs="Times New Roman"/>
          <w:bCs/>
          <w:sz w:val="18"/>
          <w:szCs w:val="18"/>
          <w:lang w:eastAsia="tr-TR"/>
        </w:rPr>
        <w:t xml:space="preserve">                    </w:t>
      </w:r>
      <w:r>
        <w:rPr>
          <w:rFonts w:ascii="Times New Roman" w:eastAsia="Times New Roman" w:hAnsi="Times New Roman" w:cs="Times New Roman"/>
          <w:bCs/>
          <w:sz w:val="18"/>
          <w:szCs w:val="18"/>
          <w:lang w:eastAsia="tr-TR"/>
        </w:rPr>
        <w:t xml:space="preserve">  </w:t>
      </w:r>
      <w:proofErr w:type="gramStart"/>
      <w:r w:rsidR="00714C05" w:rsidRPr="00F47ED2">
        <w:rPr>
          <w:rFonts w:ascii="Times New Roman" w:eastAsia="Times New Roman" w:hAnsi="Times New Roman" w:cs="Times New Roman"/>
          <w:bCs/>
          <w:sz w:val="18"/>
          <w:szCs w:val="18"/>
          <w:lang w:eastAsia="tr-TR"/>
        </w:rPr>
        <w:t>”</w:t>
      </w:r>
      <w:r>
        <w:rPr>
          <w:rFonts w:ascii="Times New Roman" w:eastAsia="Times New Roman" w:hAnsi="Times New Roman" w:cs="Times New Roman"/>
          <w:bCs/>
          <w:sz w:val="18"/>
          <w:szCs w:val="18"/>
          <w:lang w:eastAsia="tr-TR"/>
        </w:rPr>
        <w:t xml:space="preserve">   </w:t>
      </w:r>
      <w:proofErr w:type="gramEnd"/>
      <w:r>
        <w:rPr>
          <w:rFonts w:ascii="Times New Roman" w:eastAsia="Times New Roman" w:hAnsi="Times New Roman" w:cs="Times New Roman"/>
          <w:bCs/>
          <w:sz w:val="18"/>
          <w:szCs w:val="18"/>
          <w:lang w:eastAsia="tr-TR"/>
        </w:rPr>
        <w:t xml:space="preserve">           </w:t>
      </w:r>
      <w:r w:rsidR="007A53C0">
        <w:rPr>
          <w:rFonts w:ascii="Times New Roman" w:eastAsia="Times New Roman" w:hAnsi="Times New Roman" w:cs="Times New Roman"/>
          <w:bCs/>
          <w:sz w:val="18"/>
          <w:szCs w:val="18"/>
          <w:lang w:eastAsia="tr-TR"/>
        </w:rPr>
        <w:t xml:space="preserve"> </w:t>
      </w:r>
      <w:r>
        <w:rPr>
          <w:rFonts w:ascii="Times New Roman" w:eastAsia="Times New Roman" w:hAnsi="Times New Roman" w:cs="Times New Roman"/>
          <w:bCs/>
          <w:sz w:val="18"/>
          <w:szCs w:val="18"/>
          <w:lang w:eastAsia="tr-TR"/>
        </w:rPr>
        <w:t xml:space="preserve">    </w:t>
      </w:r>
      <w:bookmarkEnd w:id="9"/>
      <w:bookmarkEnd w:id="10"/>
      <w:r w:rsidR="003640E1">
        <w:rPr>
          <w:rFonts w:ascii="Times New Roman" w:hAnsi="Times New Roman" w:cs="Times New Roman"/>
          <w:b/>
          <w:color w:val="000000"/>
          <w:sz w:val="18"/>
          <w:szCs w:val="18"/>
        </w:rPr>
        <w:t xml:space="preserve">      </w:t>
      </w:r>
      <w:r w:rsidR="00DC2F9D">
        <w:rPr>
          <w:rFonts w:ascii="Times New Roman" w:hAnsi="Times New Roman" w:cs="Times New Roman"/>
          <w:b/>
          <w:color w:val="000000"/>
          <w:sz w:val="18"/>
          <w:szCs w:val="18"/>
        </w:rPr>
        <w:tab/>
      </w:r>
      <w:r w:rsidR="00703435" w:rsidRPr="00703435">
        <w:rPr>
          <w:rFonts w:ascii="Times New Roman" w:hAnsi="Times New Roman" w:cs="Times New Roman"/>
          <w:b/>
          <w:color w:val="000000"/>
          <w:sz w:val="18"/>
          <w:szCs w:val="18"/>
        </w:rPr>
        <w:t>MADDE</w:t>
      </w:r>
      <w:r w:rsidR="007B10B3">
        <w:rPr>
          <w:rFonts w:ascii="Times New Roman" w:hAnsi="Times New Roman" w:cs="Times New Roman"/>
          <w:b/>
          <w:color w:val="000000"/>
          <w:sz w:val="18"/>
          <w:szCs w:val="18"/>
        </w:rPr>
        <w:t xml:space="preserve"> </w:t>
      </w:r>
      <w:r w:rsidR="001831E7">
        <w:rPr>
          <w:rFonts w:ascii="Times New Roman" w:hAnsi="Times New Roman" w:cs="Times New Roman"/>
          <w:b/>
          <w:color w:val="000000"/>
          <w:sz w:val="18"/>
          <w:szCs w:val="18"/>
        </w:rPr>
        <w:t>12</w:t>
      </w:r>
      <w:r w:rsidR="00703435" w:rsidRPr="00703435">
        <w:rPr>
          <w:rFonts w:ascii="Times New Roman" w:hAnsi="Times New Roman" w:cs="Times New Roman"/>
          <w:b/>
          <w:color w:val="000000"/>
          <w:sz w:val="18"/>
          <w:szCs w:val="18"/>
        </w:rPr>
        <w:t>-</w:t>
      </w:r>
      <w:r w:rsidR="00703435" w:rsidRPr="00703435">
        <w:rPr>
          <w:rFonts w:ascii="Times New Roman" w:hAnsi="Times New Roman" w:cs="Times New Roman"/>
          <w:color w:val="000000"/>
          <w:sz w:val="18"/>
          <w:szCs w:val="18"/>
        </w:rPr>
        <w:t xml:space="preserve"> Aynı Tebliğ eki “Ortopedi ve Travmatoloji Branşı Travma ve Rekonstrüksiyon Alan Grubuna Ait Tıbbi Malzemeler Listesi </w:t>
      </w:r>
      <w:r w:rsidR="00703435" w:rsidRPr="00703435">
        <w:rPr>
          <w:rFonts w:ascii="Times New Roman" w:eastAsia="Times New Roman" w:hAnsi="Times New Roman" w:cs="Times New Roman"/>
          <w:bCs/>
          <w:sz w:val="18"/>
          <w:szCs w:val="18"/>
          <w:lang w:eastAsia="tr-TR"/>
        </w:rPr>
        <w:t>(EK-3/F-4)</w:t>
      </w:r>
      <w:r w:rsidR="00703435" w:rsidRPr="00703435">
        <w:rPr>
          <w:rFonts w:ascii="Times New Roman" w:hAnsi="Times New Roman" w:cs="Times New Roman"/>
          <w:color w:val="000000"/>
          <w:sz w:val="18"/>
          <w:szCs w:val="18"/>
        </w:rPr>
        <w:t xml:space="preserve">” </w:t>
      </w:r>
      <w:proofErr w:type="spellStart"/>
      <w:r w:rsidR="00703435" w:rsidRPr="00703435">
        <w:rPr>
          <w:rFonts w:ascii="Times New Roman" w:hAnsi="Times New Roman" w:cs="Times New Roman"/>
          <w:color w:val="000000"/>
          <w:sz w:val="18"/>
          <w:szCs w:val="18"/>
        </w:rPr>
        <w:t>nde</w:t>
      </w:r>
      <w:proofErr w:type="spellEnd"/>
      <w:r w:rsidR="00703435" w:rsidRPr="00703435">
        <w:rPr>
          <w:rFonts w:ascii="Times New Roman" w:hAnsi="Times New Roman" w:cs="Times New Roman"/>
          <w:color w:val="000000"/>
          <w:sz w:val="18"/>
          <w:szCs w:val="18"/>
        </w:rPr>
        <w:t xml:space="preserve"> aşağıdaki düzenlemeler yapılmıştır.</w:t>
      </w:r>
    </w:p>
    <w:p w:rsidR="00703435" w:rsidRDefault="00D63B06" w:rsidP="00714C05">
      <w:pPr>
        <w:tabs>
          <w:tab w:val="left" w:pos="709"/>
          <w:tab w:val="left" w:pos="851"/>
        </w:tabs>
        <w:spacing w:after="0" w:line="240" w:lineRule="auto"/>
        <w:jc w:val="both"/>
        <w:rPr>
          <w:rFonts w:ascii="Times New Roman" w:eastAsia="Times New Roman" w:hAnsi="Times New Roman" w:cs="Times New Roman"/>
          <w:bCs/>
          <w:sz w:val="24"/>
          <w:szCs w:val="24"/>
          <w:lang w:eastAsia="tr-TR"/>
        </w:rPr>
      </w:pPr>
      <w:r>
        <w:rPr>
          <w:rFonts w:ascii="Times New Roman" w:eastAsia="Times New Roman" w:hAnsi="Times New Roman" w:cs="Times New Roman"/>
          <w:bCs/>
          <w:sz w:val="18"/>
          <w:szCs w:val="18"/>
          <w:lang w:eastAsia="tr-TR"/>
        </w:rPr>
        <w:t xml:space="preserve">                </w:t>
      </w:r>
      <w:r w:rsidR="00703435" w:rsidRPr="00703435">
        <w:rPr>
          <w:rFonts w:ascii="Times New Roman" w:eastAsia="Times New Roman" w:hAnsi="Times New Roman" w:cs="Times New Roman"/>
          <w:bCs/>
          <w:sz w:val="18"/>
          <w:szCs w:val="18"/>
          <w:lang w:eastAsia="tr-TR"/>
        </w:rPr>
        <w:t>a) Listede yer alan “TV1080” ve “TV1090” SUT kodlu tıbbi malzemeler</w:t>
      </w:r>
      <w:r w:rsidR="00E65408">
        <w:rPr>
          <w:rFonts w:ascii="Times New Roman" w:eastAsia="Times New Roman" w:hAnsi="Times New Roman" w:cs="Times New Roman"/>
          <w:bCs/>
          <w:sz w:val="18"/>
          <w:szCs w:val="18"/>
          <w:lang w:eastAsia="tr-TR"/>
        </w:rPr>
        <w:t>d</w:t>
      </w:r>
      <w:r w:rsidR="00703435" w:rsidRPr="00703435">
        <w:rPr>
          <w:rFonts w:ascii="Times New Roman" w:eastAsia="Times New Roman" w:hAnsi="Times New Roman" w:cs="Times New Roman"/>
          <w:bCs/>
          <w:sz w:val="18"/>
          <w:szCs w:val="18"/>
          <w:lang w:eastAsia="tr-TR"/>
        </w:rPr>
        <w:t>e</w:t>
      </w:r>
      <w:r w:rsidR="00E65408">
        <w:rPr>
          <w:rFonts w:ascii="Times New Roman" w:eastAsia="Times New Roman" w:hAnsi="Times New Roman" w:cs="Times New Roman"/>
          <w:bCs/>
          <w:sz w:val="18"/>
          <w:szCs w:val="18"/>
          <w:lang w:eastAsia="tr-TR"/>
        </w:rPr>
        <w:t>n sonra gelmek üzere</w:t>
      </w:r>
      <w:r w:rsidR="00703435" w:rsidRPr="00703435">
        <w:rPr>
          <w:rFonts w:ascii="Times New Roman" w:eastAsia="Times New Roman" w:hAnsi="Times New Roman" w:cs="Times New Roman"/>
          <w:bCs/>
          <w:sz w:val="18"/>
          <w:szCs w:val="18"/>
          <w:lang w:eastAsia="tr-TR"/>
        </w:rPr>
        <w:t xml:space="preserve"> </w:t>
      </w:r>
      <w:r w:rsidR="005F4710" w:rsidRPr="00334539">
        <w:rPr>
          <w:rFonts w:ascii="Times New Roman" w:eastAsia="Times New Roman" w:hAnsi="Times New Roman" w:cs="Times New Roman"/>
          <w:sz w:val="18"/>
          <w:szCs w:val="18"/>
          <w:lang w:eastAsia="tr-TR"/>
        </w:rPr>
        <w:t>ödeme kriterleri ve/veya kuralları</w:t>
      </w:r>
      <w:r w:rsidR="005F4710">
        <w:rPr>
          <w:rFonts w:ascii="Times New Roman" w:eastAsia="Times New Roman" w:hAnsi="Times New Roman" w:cs="Times New Roman"/>
          <w:bCs/>
          <w:sz w:val="18"/>
          <w:szCs w:val="18"/>
          <w:lang w:eastAsia="tr-TR"/>
        </w:rPr>
        <w:t xml:space="preserve"> </w:t>
      </w:r>
      <w:r w:rsidR="008A43DE">
        <w:rPr>
          <w:rFonts w:ascii="Times New Roman" w:eastAsia="Times New Roman" w:hAnsi="Times New Roman" w:cs="Times New Roman"/>
          <w:bCs/>
          <w:sz w:val="18"/>
          <w:szCs w:val="18"/>
          <w:lang w:eastAsia="tr-TR"/>
        </w:rPr>
        <w:t xml:space="preserve">aşağıdaki şekilde </w:t>
      </w:r>
      <w:r w:rsidR="00703435" w:rsidRPr="00334539">
        <w:rPr>
          <w:rFonts w:ascii="Times New Roman" w:eastAsia="Times New Roman" w:hAnsi="Times New Roman" w:cs="Times New Roman"/>
          <w:bCs/>
          <w:sz w:val="18"/>
          <w:szCs w:val="18"/>
          <w:lang w:eastAsia="tr-TR"/>
        </w:rPr>
        <w:t>eklenmiştir</w:t>
      </w:r>
      <w:r w:rsidR="00703435" w:rsidRPr="00703435">
        <w:rPr>
          <w:rFonts w:ascii="Times New Roman" w:eastAsia="Times New Roman" w:hAnsi="Times New Roman" w:cs="Times New Roman"/>
          <w:bCs/>
          <w:sz w:val="18"/>
          <w:szCs w:val="18"/>
          <w:lang w:eastAsia="tr-TR"/>
        </w:rPr>
        <w:t>.</w:t>
      </w:r>
      <w:r w:rsidR="00703435" w:rsidRPr="00703435">
        <w:rPr>
          <w:rFonts w:ascii="Times New Roman" w:eastAsia="Times New Roman" w:hAnsi="Times New Roman" w:cs="Times New Roman"/>
          <w:bCs/>
          <w:sz w:val="24"/>
          <w:szCs w:val="24"/>
          <w:lang w:eastAsia="tr-TR"/>
        </w:rPr>
        <w:tab/>
      </w:r>
    </w:p>
    <w:tbl>
      <w:tblPr>
        <w:tblpPr w:leftFromText="141" w:rightFromText="141" w:vertAnchor="text" w:horzAnchor="margin" w:tblpX="-10" w:tblpY="25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129"/>
        <w:gridCol w:w="7110"/>
        <w:gridCol w:w="834"/>
      </w:tblGrid>
      <w:tr w:rsidR="00C24A85" w:rsidRPr="00703435" w:rsidTr="000470D7">
        <w:trPr>
          <w:trHeight w:val="292"/>
        </w:trPr>
        <w:tc>
          <w:tcPr>
            <w:tcW w:w="1129" w:type="dxa"/>
            <w:vAlign w:val="center"/>
          </w:tcPr>
          <w:p w:rsidR="00C24A85" w:rsidRPr="00703435" w:rsidRDefault="00C24A85" w:rsidP="000470D7">
            <w:pPr>
              <w:autoSpaceDE w:val="0"/>
              <w:autoSpaceDN w:val="0"/>
              <w:adjustRightInd w:val="0"/>
              <w:spacing w:after="0" w:line="240" w:lineRule="auto"/>
              <w:jc w:val="center"/>
              <w:rPr>
                <w:rFonts w:ascii="Times New Roman" w:hAnsi="Times New Roman" w:cs="Times New Roman"/>
                <w:color w:val="FF0000"/>
                <w:sz w:val="18"/>
                <w:szCs w:val="18"/>
              </w:rPr>
            </w:pPr>
          </w:p>
        </w:tc>
        <w:tc>
          <w:tcPr>
            <w:tcW w:w="7110" w:type="dxa"/>
            <w:vAlign w:val="center"/>
          </w:tcPr>
          <w:p w:rsidR="00C24A85" w:rsidRPr="00703435" w:rsidRDefault="00C24A85" w:rsidP="000470D7">
            <w:pPr>
              <w:autoSpaceDE w:val="0"/>
              <w:autoSpaceDN w:val="0"/>
              <w:adjustRightInd w:val="0"/>
              <w:spacing w:after="0" w:line="240" w:lineRule="auto"/>
              <w:rPr>
                <w:rFonts w:ascii="Times New Roman" w:hAnsi="Times New Roman" w:cs="Times New Roman"/>
                <w:strike/>
                <w:color w:val="FF0000"/>
                <w:sz w:val="18"/>
                <w:szCs w:val="18"/>
              </w:rPr>
            </w:pPr>
            <w:r>
              <w:rPr>
                <w:rFonts w:ascii="Times New Roman" w:eastAsia="Times New Roman" w:hAnsi="Times New Roman" w:cs="Times New Roman"/>
                <w:sz w:val="18"/>
                <w:szCs w:val="18"/>
                <w:lang w:eastAsia="tr-TR"/>
              </w:rPr>
              <w:t xml:space="preserve">(1) </w:t>
            </w:r>
            <w:r w:rsidRPr="00703435">
              <w:rPr>
                <w:rFonts w:ascii="Times New Roman" w:eastAsia="Times New Roman" w:hAnsi="Times New Roman" w:cs="Times New Roman"/>
                <w:sz w:val="18"/>
                <w:szCs w:val="18"/>
                <w:lang w:eastAsia="tr-TR"/>
              </w:rPr>
              <w:t xml:space="preserve">Tüm diz ve kalça </w:t>
            </w:r>
            <w:proofErr w:type="spellStart"/>
            <w:r w:rsidRPr="00703435">
              <w:rPr>
                <w:rFonts w:ascii="Times New Roman" w:eastAsia="Times New Roman" w:hAnsi="Times New Roman" w:cs="Times New Roman"/>
                <w:sz w:val="18"/>
                <w:szCs w:val="18"/>
                <w:lang w:eastAsia="tr-TR"/>
              </w:rPr>
              <w:t>artroplastileri</w:t>
            </w:r>
            <w:proofErr w:type="spellEnd"/>
            <w:r w:rsidRPr="00703435">
              <w:rPr>
                <w:rFonts w:ascii="Times New Roman" w:eastAsia="Times New Roman" w:hAnsi="Times New Roman" w:cs="Times New Roman"/>
                <w:sz w:val="18"/>
                <w:szCs w:val="18"/>
                <w:lang w:eastAsia="tr-TR"/>
              </w:rPr>
              <w:t xml:space="preserve"> ile revizyon işlemlerinde kullanılması halinde bedeli Kurumca karşılanmaz</w:t>
            </w:r>
            <w:r>
              <w:rPr>
                <w:rFonts w:ascii="Times New Roman" w:eastAsia="Times New Roman" w:hAnsi="Times New Roman" w:cs="Times New Roman"/>
                <w:sz w:val="18"/>
                <w:szCs w:val="18"/>
                <w:lang w:eastAsia="tr-TR"/>
              </w:rPr>
              <w:t>.</w:t>
            </w:r>
          </w:p>
        </w:tc>
        <w:tc>
          <w:tcPr>
            <w:tcW w:w="834" w:type="dxa"/>
            <w:vAlign w:val="center"/>
          </w:tcPr>
          <w:p w:rsidR="00C24A85" w:rsidRPr="00703435" w:rsidRDefault="00C24A85" w:rsidP="000470D7">
            <w:pPr>
              <w:spacing w:after="0" w:line="240" w:lineRule="auto"/>
              <w:jc w:val="right"/>
              <w:rPr>
                <w:rFonts w:ascii="Times New Roman" w:hAnsi="Times New Roman" w:cs="Times New Roman"/>
                <w:sz w:val="18"/>
                <w:szCs w:val="18"/>
                <w:lang w:eastAsia="tr-TR"/>
              </w:rPr>
            </w:pPr>
          </w:p>
        </w:tc>
      </w:tr>
    </w:tbl>
    <w:p w:rsidR="0086636F" w:rsidRPr="007B10B3" w:rsidRDefault="00C24A85" w:rsidP="00714C05">
      <w:pPr>
        <w:tabs>
          <w:tab w:val="left" w:pos="709"/>
          <w:tab w:val="left" w:pos="851"/>
        </w:tabs>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w:t>
      </w:r>
    </w:p>
    <w:p w:rsidR="00C24A85" w:rsidRDefault="00C24A85" w:rsidP="00101C6B">
      <w:pPr>
        <w:tabs>
          <w:tab w:val="left" w:pos="0"/>
          <w:tab w:val="left" w:pos="709"/>
          <w:tab w:val="left" w:pos="851"/>
        </w:tabs>
        <w:spacing w:after="0" w:line="240" w:lineRule="auto"/>
        <w:ind w:firstLine="709"/>
        <w:contextualSpacing/>
        <w:jc w:val="both"/>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t xml:space="preserve">           ”</w:t>
      </w:r>
    </w:p>
    <w:p w:rsidR="00703435" w:rsidRDefault="00703435">
      <w:pPr>
        <w:tabs>
          <w:tab w:val="left" w:pos="0"/>
          <w:tab w:val="left" w:pos="709"/>
          <w:tab w:val="left" w:pos="851"/>
        </w:tabs>
        <w:spacing w:after="0" w:line="240" w:lineRule="auto"/>
        <w:ind w:firstLine="709"/>
        <w:contextualSpacing/>
        <w:jc w:val="both"/>
        <w:rPr>
          <w:rFonts w:ascii="Times New Roman" w:eastAsia="Times New Roman" w:hAnsi="Times New Roman" w:cs="Times New Roman"/>
          <w:sz w:val="18"/>
          <w:szCs w:val="18"/>
          <w:lang w:eastAsia="tr-TR"/>
        </w:rPr>
      </w:pPr>
      <w:r w:rsidRPr="00703435">
        <w:rPr>
          <w:rFonts w:ascii="Times New Roman" w:hAnsi="Times New Roman" w:cs="Times New Roman"/>
          <w:color w:val="000000"/>
          <w:sz w:val="18"/>
          <w:szCs w:val="18"/>
        </w:rPr>
        <w:t>b) Listede yer alan “TV2850” SUT kodlu tıbbi malzeme</w:t>
      </w:r>
      <w:r w:rsidR="00115449">
        <w:rPr>
          <w:rFonts w:ascii="Times New Roman" w:hAnsi="Times New Roman" w:cs="Times New Roman"/>
          <w:color w:val="000000"/>
          <w:sz w:val="18"/>
          <w:szCs w:val="18"/>
        </w:rPr>
        <w:t xml:space="preserve">den sonra gelmek üzere </w:t>
      </w:r>
      <w:r w:rsidR="00626C92" w:rsidRPr="00273F03">
        <w:rPr>
          <w:rFonts w:ascii="Times New Roman" w:eastAsia="Times New Roman" w:hAnsi="Times New Roman" w:cs="Times New Roman"/>
          <w:sz w:val="18"/>
          <w:szCs w:val="18"/>
          <w:lang w:eastAsia="tr-TR"/>
        </w:rPr>
        <w:t>ödeme kriterleri ve/veya kuralları</w:t>
      </w:r>
      <w:r w:rsidR="003C6EC0">
        <w:rPr>
          <w:rFonts w:ascii="Times New Roman" w:hAnsi="Times New Roman" w:cs="Times New Roman"/>
          <w:color w:val="000000"/>
          <w:sz w:val="18"/>
          <w:szCs w:val="18"/>
        </w:rPr>
        <w:t xml:space="preserve"> </w:t>
      </w:r>
      <w:r w:rsidR="00C54924">
        <w:rPr>
          <w:rFonts w:ascii="Times New Roman" w:eastAsia="Times New Roman" w:hAnsi="Times New Roman" w:cs="Times New Roman"/>
          <w:bCs/>
          <w:sz w:val="18"/>
          <w:szCs w:val="18"/>
          <w:lang w:eastAsia="tr-TR"/>
        </w:rPr>
        <w:t xml:space="preserve">aşağıdaki şekilde </w:t>
      </w:r>
      <w:r w:rsidR="00C54924" w:rsidRPr="00334539">
        <w:rPr>
          <w:rFonts w:ascii="Times New Roman" w:eastAsia="Times New Roman" w:hAnsi="Times New Roman" w:cs="Times New Roman"/>
          <w:bCs/>
          <w:sz w:val="18"/>
          <w:szCs w:val="18"/>
          <w:lang w:eastAsia="tr-TR"/>
        </w:rPr>
        <w:t>eklenmiştir</w:t>
      </w:r>
      <w:r w:rsidR="00C54924">
        <w:rPr>
          <w:rFonts w:ascii="Times New Roman" w:hAnsi="Times New Roman" w:cs="Times New Roman"/>
          <w:color w:val="000000"/>
          <w:sz w:val="18"/>
          <w:szCs w:val="18"/>
        </w:rPr>
        <w:t>.</w:t>
      </w:r>
    </w:p>
    <w:tbl>
      <w:tblPr>
        <w:tblpPr w:leftFromText="141" w:rightFromText="141" w:vertAnchor="text" w:horzAnchor="margin" w:tblpX="-10" w:tblpY="25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29"/>
        <w:gridCol w:w="7110"/>
        <w:gridCol w:w="834"/>
      </w:tblGrid>
      <w:tr w:rsidR="005A6FBD" w:rsidRPr="00703435" w:rsidTr="000470D7">
        <w:trPr>
          <w:trHeight w:val="292"/>
        </w:trPr>
        <w:tc>
          <w:tcPr>
            <w:tcW w:w="1129" w:type="dxa"/>
            <w:vAlign w:val="center"/>
          </w:tcPr>
          <w:p w:rsidR="005A6FBD" w:rsidRPr="00703435" w:rsidRDefault="005A6FBD" w:rsidP="000470D7">
            <w:pPr>
              <w:autoSpaceDE w:val="0"/>
              <w:autoSpaceDN w:val="0"/>
              <w:adjustRightInd w:val="0"/>
              <w:spacing w:after="0" w:line="240" w:lineRule="auto"/>
              <w:jc w:val="center"/>
              <w:rPr>
                <w:rFonts w:ascii="Times New Roman" w:hAnsi="Times New Roman" w:cs="Times New Roman"/>
                <w:color w:val="FF0000"/>
                <w:sz w:val="18"/>
                <w:szCs w:val="18"/>
              </w:rPr>
            </w:pPr>
          </w:p>
        </w:tc>
        <w:tc>
          <w:tcPr>
            <w:tcW w:w="7110" w:type="dxa"/>
            <w:vAlign w:val="center"/>
          </w:tcPr>
          <w:p w:rsidR="005A6FBD" w:rsidRPr="00703435" w:rsidRDefault="005A6FBD" w:rsidP="000470D7">
            <w:pPr>
              <w:autoSpaceDE w:val="0"/>
              <w:autoSpaceDN w:val="0"/>
              <w:adjustRightInd w:val="0"/>
              <w:spacing w:after="0" w:line="240" w:lineRule="auto"/>
              <w:rPr>
                <w:rFonts w:ascii="Times New Roman" w:hAnsi="Times New Roman" w:cs="Times New Roman"/>
                <w:strike/>
                <w:color w:val="FF0000"/>
                <w:sz w:val="18"/>
                <w:szCs w:val="18"/>
              </w:rPr>
            </w:pPr>
            <w:r>
              <w:rPr>
                <w:rFonts w:ascii="Times New Roman" w:eastAsia="Times New Roman" w:hAnsi="Times New Roman" w:cs="Times New Roman"/>
                <w:sz w:val="18"/>
                <w:szCs w:val="18"/>
                <w:lang w:eastAsia="tr-TR"/>
              </w:rPr>
              <w:t>(1) Eklem içi kırıkların tespitinde</w:t>
            </w:r>
            <w:r w:rsidRPr="00703435">
              <w:rPr>
                <w:rFonts w:ascii="Times New Roman" w:eastAsia="Times New Roman" w:hAnsi="Times New Roman" w:cs="Times New Roman"/>
                <w:sz w:val="18"/>
                <w:szCs w:val="18"/>
                <w:lang w:eastAsia="tr-TR"/>
              </w:rPr>
              <w:t xml:space="preserve"> kullanılması halinde bedeli Kurumca karşılan</w:t>
            </w:r>
            <w:r>
              <w:rPr>
                <w:rFonts w:ascii="Times New Roman" w:eastAsia="Times New Roman" w:hAnsi="Times New Roman" w:cs="Times New Roman"/>
                <w:sz w:val="18"/>
                <w:szCs w:val="18"/>
                <w:lang w:eastAsia="tr-TR"/>
              </w:rPr>
              <w:t>ır.</w:t>
            </w:r>
          </w:p>
        </w:tc>
        <w:tc>
          <w:tcPr>
            <w:tcW w:w="834" w:type="dxa"/>
            <w:vAlign w:val="center"/>
          </w:tcPr>
          <w:p w:rsidR="005A6FBD" w:rsidRPr="00703435" w:rsidRDefault="005A6FBD" w:rsidP="000470D7">
            <w:pPr>
              <w:spacing w:after="0" w:line="240" w:lineRule="auto"/>
              <w:jc w:val="right"/>
              <w:rPr>
                <w:rFonts w:ascii="Times New Roman" w:hAnsi="Times New Roman" w:cs="Times New Roman"/>
                <w:sz w:val="18"/>
                <w:szCs w:val="18"/>
                <w:lang w:eastAsia="tr-TR"/>
              </w:rPr>
            </w:pPr>
          </w:p>
        </w:tc>
      </w:tr>
    </w:tbl>
    <w:p w:rsidR="005A6FBD" w:rsidDel="0086636F" w:rsidRDefault="00307FE4">
      <w:pPr>
        <w:tabs>
          <w:tab w:val="left" w:pos="567"/>
          <w:tab w:val="left" w:pos="709"/>
          <w:tab w:val="left" w:pos="851"/>
        </w:tabs>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w:t>
      </w:r>
    </w:p>
    <w:p w:rsidR="005A6FBD" w:rsidRDefault="005A6FBD" w:rsidP="008E0B05">
      <w:pPr>
        <w:tabs>
          <w:tab w:val="left" w:pos="567"/>
          <w:tab w:val="left" w:pos="709"/>
          <w:tab w:val="left" w:pos="851"/>
        </w:tabs>
        <w:spacing w:after="0" w:line="24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t xml:space="preserve">          ”</w:t>
      </w:r>
    </w:p>
    <w:p w:rsidR="00703435" w:rsidRPr="008E0B05" w:rsidRDefault="005A6FBD" w:rsidP="008E0B05">
      <w:pPr>
        <w:tabs>
          <w:tab w:val="left" w:pos="567"/>
          <w:tab w:val="left" w:pos="709"/>
          <w:tab w:val="left" w:pos="851"/>
        </w:tabs>
        <w:spacing w:after="0" w:line="240" w:lineRule="auto"/>
        <w:jc w:val="both"/>
        <w:rPr>
          <w:rFonts w:ascii="Times New Roman" w:eastAsia="Times New Roman" w:hAnsi="Times New Roman" w:cs="Times New Roman"/>
          <w:b/>
          <w:bCs/>
          <w:sz w:val="18"/>
          <w:szCs w:val="18"/>
        </w:rPr>
      </w:pPr>
      <w:r>
        <w:rPr>
          <w:rFonts w:ascii="Times New Roman" w:hAnsi="Times New Roman" w:cs="Times New Roman"/>
          <w:color w:val="000000"/>
          <w:sz w:val="18"/>
          <w:szCs w:val="18"/>
        </w:rPr>
        <w:tab/>
      </w:r>
      <w:r w:rsidR="00703435" w:rsidRPr="00703435">
        <w:rPr>
          <w:rFonts w:ascii="Times New Roman" w:eastAsia="Times New Roman" w:hAnsi="Times New Roman" w:cs="Times New Roman"/>
          <w:b/>
          <w:bCs/>
          <w:sz w:val="18"/>
          <w:szCs w:val="18"/>
        </w:rPr>
        <w:t xml:space="preserve">MADDE </w:t>
      </w:r>
      <w:r w:rsidR="001831E7">
        <w:rPr>
          <w:rFonts w:ascii="Times New Roman" w:eastAsia="Times New Roman" w:hAnsi="Times New Roman" w:cs="Times New Roman"/>
          <w:b/>
          <w:bCs/>
          <w:sz w:val="18"/>
          <w:szCs w:val="18"/>
        </w:rPr>
        <w:t>13</w:t>
      </w:r>
      <w:r w:rsidR="00703435" w:rsidRPr="00703435">
        <w:rPr>
          <w:rFonts w:ascii="Times New Roman" w:eastAsia="Times New Roman" w:hAnsi="Times New Roman" w:cs="Times New Roman"/>
          <w:b/>
          <w:bCs/>
          <w:sz w:val="18"/>
          <w:szCs w:val="18"/>
        </w:rPr>
        <w:t xml:space="preserve">- </w:t>
      </w:r>
      <w:r w:rsidR="00703435" w:rsidRPr="00703435">
        <w:rPr>
          <w:rFonts w:ascii="Times New Roman" w:eastAsia="Times New Roman" w:hAnsi="Times New Roman" w:cs="Times New Roman"/>
          <w:sz w:val="18"/>
          <w:szCs w:val="18"/>
          <w:lang w:eastAsia="tr-TR"/>
        </w:rPr>
        <w:t>Aynı Tebliğ eki “Kalp Damar Cerrahisi Branşına Ait Tıbbi Malzemeler (EK-3/I)”</w:t>
      </w:r>
      <w:r w:rsidR="00E65408">
        <w:rPr>
          <w:rFonts w:ascii="Times New Roman" w:eastAsia="Times New Roman" w:hAnsi="Times New Roman" w:cs="Times New Roman"/>
          <w:sz w:val="18"/>
          <w:szCs w:val="18"/>
          <w:lang w:eastAsia="tr-TR"/>
        </w:rPr>
        <w:t xml:space="preserve"> </w:t>
      </w:r>
      <w:r w:rsidR="001C2AF7" w:rsidRPr="00703435">
        <w:rPr>
          <w:rFonts w:ascii="Times New Roman" w:eastAsia="Times New Roman" w:hAnsi="Times New Roman" w:cs="Times New Roman"/>
          <w:sz w:val="18"/>
          <w:szCs w:val="18"/>
          <w:lang w:eastAsia="tr-TR"/>
        </w:rPr>
        <w:t>Listesi</w:t>
      </w:r>
      <w:r w:rsidR="00703435" w:rsidRPr="00703435">
        <w:rPr>
          <w:rFonts w:ascii="Times New Roman" w:eastAsia="Times New Roman" w:hAnsi="Times New Roman" w:cs="Times New Roman"/>
          <w:sz w:val="18"/>
          <w:szCs w:val="18"/>
          <w:lang w:eastAsia="tr-TR"/>
        </w:rPr>
        <w:t>nde aşağıdaki düzenlemeler yapılmıştır.</w:t>
      </w:r>
    </w:p>
    <w:p w:rsidR="00703435" w:rsidRDefault="00703435" w:rsidP="00040E03">
      <w:pPr>
        <w:tabs>
          <w:tab w:val="left" w:pos="0"/>
          <w:tab w:val="left" w:pos="851"/>
        </w:tabs>
        <w:spacing w:after="0" w:line="240" w:lineRule="auto"/>
        <w:ind w:firstLine="709"/>
        <w:contextualSpacing/>
        <w:jc w:val="both"/>
        <w:rPr>
          <w:rFonts w:ascii="Times New Roman" w:eastAsia="Times New Roman" w:hAnsi="Times New Roman" w:cs="Times New Roman"/>
          <w:bCs/>
          <w:sz w:val="18"/>
          <w:szCs w:val="18"/>
          <w:lang w:eastAsia="tr-TR"/>
        </w:rPr>
      </w:pPr>
      <w:r w:rsidRPr="00703435">
        <w:rPr>
          <w:rFonts w:ascii="Times New Roman" w:eastAsia="Times New Roman" w:hAnsi="Times New Roman" w:cs="Times New Roman"/>
          <w:bCs/>
          <w:sz w:val="18"/>
          <w:szCs w:val="18"/>
          <w:lang w:eastAsia="tr-TR"/>
        </w:rPr>
        <w:t xml:space="preserve">a) Listede yer alan </w:t>
      </w:r>
      <w:r w:rsidRPr="00703435">
        <w:rPr>
          <w:rFonts w:ascii="Times New Roman" w:hAnsi="Times New Roman" w:cs="Times New Roman"/>
          <w:bCs/>
          <w:sz w:val="18"/>
          <w:szCs w:val="18"/>
          <w:lang w:eastAsia="tr-TR"/>
        </w:rPr>
        <w:t>“</w:t>
      </w:r>
      <w:r w:rsidRPr="005C2C04">
        <w:rPr>
          <w:rFonts w:ascii="Times New Roman" w:hAnsi="Times New Roman" w:cs="Times New Roman"/>
          <w:sz w:val="18"/>
          <w:szCs w:val="18"/>
          <w:lang w:eastAsia="tr-TR"/>
        </w:rPr>
        <w:t>TROMBOEMBOLEKTOMİ-TROMBOLİZ KATETERLERİ”</w:t>
      </w:r>
      <w:r w:rsidRPr="00703435">
        <w:rPr>
          <w:rFonts w:ascii="Times New Roman" w:hAnsi="Times New Roman" w:cs="Times New Roman"/>
          <w:sz w:val="18"/>
          <w:szCs w:val="18"/>
          <w:lang w:eastAsia="tr-TR"/>
        </w:rPr>
        <w:t xml:space="preserve"> başlığından sonra gelmek üzere </w:t>
      </w:r>
      <w:r w:rsidRPr="00703435">
        <w:rPr>
          <w:rFonts w:ascii="Times New Roman" w:eastAsia="Times New Roman" w:hAnsi="Times New Roman" w:cs="Times New Roman"/>
          <w:bCs/>
          <w:sz w:val="18"/>
          <w:szCs w:val="18"/>
          <w:lang w:eastAsia="tr-TR"/>
        </w:rPr>
        <w:t xml:space="preserve">aşağıdaki </w:t>
      </w:r>
      <w:r w:rsidR="00433523">
        <w:rPr>
          <w:rFonts w:ascii="Times New Roman" w:eastAsia="Times New Roman" w:hAnsi="Times New Roman" w:cs="Times New Roman"/>
          <w:bCs/>
          <w:sz w:val="18"/>
          <w:szCs w:val="18"/>
          <w:lang w:eastAsia="tr-TR"/>
        </w:rPr>
        <w:t xml:space="preserve">tıbbi malzeme </w:t>
      </w:r>
      <w:r w:rsidR="00040E03">
        <w:rPr>
          <w:rFonts w:ascii="Times New Roman" w:eastAsia="Times New Roman" w:hAnsi="Times New Roman" w:cs="Times New Roman"/>
          <w:bCs/>
          <w:sz w:val="18"/>
          <w:szCs w:val="18"/>
          <w:lang w:eastAsia="tr-TR"/>
        </w:rPr>
        <w:t>satır</w:t>
      </w:r>
      <w:r w:rsidR="00433523">
        <w:rPr>
          <w:rFonts w:ascii="Times New Roman" w:eastAsia="Times New Roman" w:hAnsi="Times New Roman" w:cs="Times New Roman"/>
          <w:bCs/>
          <w:sz w:val="18"/>
          <w:szCs w:val="18"/>
          <w:lang w:eastAsia="tr-TR"/>
        </w:rPr>
        <w:t>ı</w:t>
      </w:r>
      <w:r w:rsidRPr="00703435">
        <w:rPr>
          <w:rFonts w:ascii="Times New Roman" w:eastAsia="Times New Roman" w:hAnsi="Times New Roman" w:cs="Times New Roman"/>
          <w:bCs/>
          <w:sz w:val="18"/>
          <w:szCs w:val="18"/>
          <w:lang w:eastAsia="tr-TR"/>
        </w:rPr>
        <w:t xml:space="preserve"> eklenmiştir.</w:t>
      </w:r>
    </w:p>
    <w:tbl>
      <w:tblPr>
        <w:tblpPr w:leftFromText="141" w:rightFromText="141" w:vertAnchor="text" w:horzAnchor="margin" w:tblpX="-10" w:tblpY="25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129"/>
        <w:gridCol w:w="7110"/>
        <w:gridCol w:w="834"/>
      </w:tblGrid>
      <w:tr w:rsidR="00040E03" w:rsidRPr="00703435" w:rsidTr="00626C92">
        <w:trPr>
          <w:trHeight w:val="292"/>
        </w:trPr>
        <w:tc>
          <w:tcPr>
            <w:tcW w:w="1129" w:type="dxa"/>
            <w:vAlign w:val="center"/>
          </w:tcPr>
          <w:p w:rsidR="00040E03" w:rsidRPr="00703435" w:rsidRDefault="00040E03" w:rsidP="00040E03">
            <w:pPr>
              <w:autoSpaceDE w:val="0"/>
              <w:autoSpaceDN w:val="0"/>
              <w:adjustRightInd w:val="0"/>
              <w:spacing w:after="0" w:line="240" w:lineRule="auto"/>
              <w:jc w:val="center"/>
              <w:rPr>
                <w:rFonts w:ascii="Times New Roman" w:hAnsi="Times New Roman" w:cs="Times New Roman"/>
                <w:color w:val="FF0000"/>
                <w:sz w:val="18"/>
                <w:szCs w:val="18"/>
              </w:rPr>
            </w:pPr>
            <w:r w:rsidRPr="00703435">
              <w:rPr>
                <w:rFonts w:ascii="Times New Roman" w:hAnsi="Times New Roman" w:cs="Times New Roman"/>
                <w:sz w:val="18"/>
                <w:szCs w:val="18"/>
              </w:rPr>
              <w:t>KV3158</w:t>
            </w:r>
          </w:p>
        </w:tc>
        <w:tc>
          <w:tcPr>
            <w:tcW w:w="7110" w:type="dxa"/>
            <w:vAlign w:val="center"/>
          </w:tcPr>
          <w:p w:rsidR="00040E03" w:rsidRPr="00703435" w:rsidRDefault="00040E03" w:rsidP="00040E03">
            <w:pPr>
              <w:autoSpaceDE w:val="0"/>
              <w:autoSpaceDN w:val="0"/>
              <w:adjustRightInd w:val="0"/>
              <w:spacing w:after="0" w:line="240" w:lineRule="auto"/>
              <w:rPr>
                <w:rFonts w:ascii="Times New Roman" w:hAnsi="Times New Roman" w:cs="Times New Roman"/>
                <w:strike/>
                <w:color w:val="FF0000"/>
                <w:sz w:val="18"/>
                <w:szCs w:val="18"/>
              </w:rPr>
            </w:pPr>
            <w:r w:rsidRPr="00703435">
              <w:rPr>
                <w:rFonts w:ascii="Times New Roman" w:eastAsia="Times New Roman" w:hAnsi="Times New Roman" w:cs="Times New Roman"/>
                <w:sz w:val="18"/>
                <w:szCs w:val="18"/>
                <w:lang w:eastAsia="tr-TR"/>
              </w:rPr>
              <w:t>KATETER, TROMBOLİZ, PERİFERİK, İNFÜZYON</w:t>
            </w:r>
          </w:p>
        </w:tc>
        <w:tc>
          <w:tcPr>
            <w:tcW w:w="834" w:type="dxa"/>
            <w:vAlign w:val="center"/>
          </w:tcPr>
          <w:p w:rsidR="00040E03" w:rsidRPr="00703435" w:rsidRDefault="00040E03" w:rsidP="00040E03">
            <w:pPr>
              <w:spacing w:after="0" w:line="240" w:lineRule="auto"/>
              <w:jc w:val="right"/>
              <w:rPr>
                <w:rFonts w:ascii="Times New Roman" w:hAnsi="Times New Roman" w:cs="Times New Roman"/>
                <w:sz w:val="18"/>
                <w:szCs w:val="18"/>
                <w:lang w:eastAsia="tr-TR"/>
              </w:rPr>
            </w:pPr>
            <w:r w:rsidRPr="00703435">
              <w:rPr>
                <w:rFonts w:ascii="Times New Roman" w:hAnsi="Times New Roman" w:cs="Times New Roman"/>
                <w:sz w:val="18"/>
                <w:szCs w:val="18"/>
              </w:rPr>
              <w:t>474,00</w:t>
            </w:r>
          </w:p>
        </w:tc>
      </w:tr>
    </w:tbl>
    <w:p w:rsidR="00040E03" w:rsidRPr="00703435" w:rsidRDefault="00040E03" w:rsidP="00AD44E6">
      <w:pPr>
        <w:tabs>
          <w:tab w:val="left" w:pos="0"/>
          <w:tab w:val="left" w:pos="709"/>
          <w:tab w:val="left" w:pos="851"/>
        </w:tabs>
        <w:spacing w:after="0" w:line="240" w:lineRule="auto"/>
        <w:contextualSpacing/>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w:t>
      </w:r>
    </w:p>
    <w:p w:rsidR="00703435" w:rsidRPr="00703435" w:rsidRDefault="00703435" w:rsidP="00040E03">
      <w:pPr>
        <w:tabs>
          <w:tab w:val="left" w:pos="567"/>
          <w:tab w:val="left" w:pos="851"/>
        </w:tabs>
        <w:spacing w:after="0" w:line="240" w:lineRule="auto"/>
        <w:ind w:firstLine="851"/>
        <w:jc w:val="both"/>
        <w:rPr>
          <w:rFonts w:ascii="Times New Roman" w:eastAsia="Times New Roman" w:hAnsi="Times New Roman" w:cs="Times New Roman"/>
          <w:bCs/>
          <w:sz w:val="18"/>
          <w:szCs w:val="18"/>
          <w:lang w:eastAsia="tr-TR"/>
        </w:rPr>
      </w:pPr>
      <w:r w:rsidRPr="00703435">
        <w:rPr>
          <w:rFonts w:ascii="Times New Roman" w:eastAsia="Times New Roman" w:hAnsi="Times New Roman" w:cs="Times New Roman"/>
          <w:bCs/>
          <w:sz w:val="18"/>
          <w:szCs w:val="18"/>
          <w:lang w:eastAsia="tr-TR"/>
        </w:rPr>
        <w:t xml:space="preserve"> </w:t>
      </w:r>
      <w:r w:rsidR="00040E03">
        <w:rPr>
          <w:rFonts w:ascii="Times New Roman" w:eastAsia="Times New Roman" w:hAnsi="Times New Roman" w:cs="Times New Roman"/>
          <w:bCs/>
          <w:sz w:val="18"/>
          <w:szCs w:val="18"/>
          <w:lang w:eastAsia="tr-TR"/>
        </w:rPr>
        <w:t xml:space="preserve">                                                                                                                                                                                   </w:t>
      </w:r>
      <w:r w:rsidR="00E65408">
        <w:rPr>
          <w:rFonts w:ascii="Times New Roman" w:eastAsia="Times New Roman" w:hAnsi="Times New Roman" w:cs="Times New Roman"/>
          <w:bCs/>
          <w:sz w:val="18"/>
          <w:szCs w:val="18"/>
          <w:lang w:eastAsia="tr-TR"/>
        </w:rPr>
        <w:t>”</w:t>
      </w:r>
    </w:p>
    <w:p w:rsidR="00703435" w:rsidRPr="00B454C7" w:rsidRDefault="00703435" w:rsidP="00714C05">
      <w:pPr>
        <w:tabs>
          <w:tab w:val="left" w:pos="709"/>
        </w:tabs>
        <w:spacing w:after="0" w:line="240" w:lineRule="auto"/>
        <w:ind w:firstLine="709"/>
        <w:jc w:val="both"/>
        <w:rPr>
          <w:rFonts w:ascii="Times New Roman" w:hAnsi="Times New Roman"/>
          <w:strike/>
          <w:sz w:val="18"/>
          <w:szCs w:val="18"/>
        </w:rPr>
      </w:pPr>
      <w:r w:rsidRPr="00703435">
        <w:rPr>
          <w:rFonts w:ascii="Times New Roman" w:eastAsia="Times New Roman" w:hAnsi="Times New Roman" w:cs="Times New Roman"/>
          <w:bCs/>
          <w:sz w:val="18"/>
          <w:szCs w:val="18"/>
          <w:lang w:eastAsia="tr-TR"/>
        </w:rPr>
        <w:t>b) Listede yer alan “KV3159” SUT kod</w:t>
      </w:r>
      <w:r w:rsidR="00040E03">
        <w:rPr>
          <w:rFonts w:ascii="Times New Roman" w:eastAsia="Times New Roman" w:hAnsi="Times New Roman" w:cs="Times New Roman"/>
          <w:bCs/>
          <w:sz w:val="18"/>
          <w:szCs w:val="18"/>
          <w:lang w:eastAsia="tr-TR"/>
        </w:rPr>
        <w:t>l</w:t>
      </w:r>
      <w:r w:rsidRPr="00703435">
        <w:rPr>
          <w:rFonts w:ascii="Times New Roman" w:eastAsia="Times New Roman" w:hAnsi="Times New Roman" w:cs="Times New Roman"/>
          <w:bCs/>
          <w:sz w:val="18"/>
          <w:szCs w:val="18"/>
          <w:lang w:eastAsia="tr-TR"/>
        </w:rPr>
        <w:t>u</w:t>
      </w:r>
      <w:r w:rsidR="00040E03">
        <w:rPr>
          <w:rFonts w:ascii="Times New Roman" w:eastAsia="Times New Roman" w:hAnsi="Times New Roman" w:cs="Times New Roman"/>
          <w:bCs/>
          <w:sz w:val="18"/>
          <w:szCs w:val="18"/>
          <w:lang w:eastAsia="tr-TR"/>
        </w:rPr>
        <w:t xml:space="preserve"> tıbbi malzeme</w:t>
      </w:r>
      <w:r w:rsidRPr="00703435">
        <w:rPr>
          <w:rFonts w:ascii="Times New Roman" w:eastAsia="Times New Roman" w:hAnsi="Times New Roman" w:cs="Times New Roman"/>
          <w:bCs/>
          <w:sz w:val="18"/>
          <w:szCs w:val="18"/>
          <w:lang w:eastAsia="tr-TR"/>
        </w:rPr>
        <w:t xml:space="preserve"> </w:t>
      </w:r>
      <w:r w:rsidR="00040E03">
        <w:rPr>
          <w:rFonts w:ascii="Times New Roman" w:eastAsia="Times New Roman" w:hAnsi="Times New Roman" w:cs="Times New Roman"/>
          <w:bCs/>
          <w:sz w:val="18"/>
          <w:szCs w:val="18"/>
          <w:lang w:eastAsia="tr-TR"/>
        </w:rPr>
        <w:t xml:space="preserve">satırı </w:t>
      </w:r>
      <w:r w:rsidR="00B454C7">
        <w:rPr>
          <w:rFonts w:ascii="Times New Roman" w:eastAsia="Times New Roman" w:hAnsi="Times New Roman" w:cs="Times New Roman"/>
          <w:bCs/>
          <w:sz w:val="18"/>
          <w:szCs w:val="18"/>
          <w:lang w:eastAsia="tr-TR"/>
        </w:rPr>
        <w:t xml:space="preserve">aşağıdaki şekilde </w:t>
      </w:r>
      <w:r w:rsidRPr="00703435">
        <w:rPr>
          <w:rFonts w:ascii="Times New Roman" w:hAnsi="Times New Roman"/>
          <w:sz w:val="18"/>
          <w:szCs w:val="18"/>
        </w:rPr>
        <w:t>değiştirilmiş</w:t>
      </w:r>
      <w:r w:rsidR="00362DDE">
        <w:rPr>
          <w:rFonts w:ascii="Times New Roman" w:hAnsi="Times New Roman"/>
          <w:sz w:val="18"/>
          <w:szCs w:val="18"/>
        </w:rPr>
        <w:t>tir.</w:t>
      </w:r>
      <w:r w:rsidR="00E60194">
        <w:rPr>
          <w:rFonts w:ascii="Times New Roman" w:hAnsi="Times New Roman"/>
          <w:sz w:val="18"/>
          <w:szCs w:val="18"/>
        </w:rPr>
        <w:t xml:space="preserve"> </w:t>
      </w:r>
    </w:p>
    <w:p w:rsidR="00703435" w:rsidRPr="00703435" w:rsidRDefault="00703435" w:rsidP="00040E03">
      <w:pPr>
        <w:spacing w:after="0" w:line="360" w:lineRule="auto"/>
        <w:jc w:val="both"/>
        <w:rPr>
          <w:rFonts w:ascii="Times New Roman" w:hAnsi="Times New Roman"/>
          <w:sz w:val="18"/>
          <w:szCs w:val="18"/>
        </w:rPr>
      </w:pPr>
      <w:r w:rsidRPr="00703435">
        <w:rPr>
          <w:rFonts w:ascii="Times New Roman" w:hAnsi="Times New Roman"/>
          <w:sz w:val="18"/>
          <w:szCs w:val="18"/>
        </w:rPr>
        <w:t>“</w:t>
      </w:r>
    </w:p>
    <w:tbl>
      <w:tblPr>
        <w:tblpPr w:leftFromText="141" w:rightFromText="141" w:vertAnchor="text" w:horzAnchor="margin" w:tblpXSpec="outside" w:tblpY="-92"/>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129"/>
        <w:gridCol w:w="7092"/>
        <w:gridCol w:w="847"/>
      </w:tblGrid>
      <w:tr w:rsidR="00703435" w:rsidRPr="00703435" w:rsidTr="00101C6B">
        <w:trPr>
          <w:trHeight w:val="274"/>
        </w:trPr>
        <w:tc>
          <w:tcPr>
            <w:tcW w:w="1129" w:type="dxa"/>
            <w:vAlign w:val="center"/>
          </w:tcPr>
          <w:p w:rsidR="00703435" w:rsidRPr="00703435" w:rsidRDefault="00703435" w:rsidP="00040E03">
            <w:pPr>
              <w:autoSpaceDE w:val="0"/>
              <w:autoSpaceDN w:val="0"/>
              <w:adjustRightInd w:val="0"/>
              <w:spacing w:after="0" w:line="240" w:lineRule="auto"/>
              <w:jc w:val="center"/>
              <w:rPr>
                <w:rFonts w:ascii="Times New Roman" w:hAnsi="Times New Roman"/>
                <w:color w:val="FF0000"/>
                <w:sz w:val="18"/>
                <w:szCs w:val="18"/>
              </w:rPr>
            </w:pPr>
            <w:r w:rsidRPr="00703435">
              <w:rPr>
                <w:rFonts w:ascii="Times New Roman" w:eastAsia="Times New Roman" w:hAnsi="Times New Roman"/>
                <w:sz w:val="18"/>
                <w:szCs w:val="18"/>
                <w:lang w:eastAsia="tr-TR"/>
              </w:rPr>
              <w:t>KV3159</w:t>
            </w:r>
          </w:p>
        </w:tc>
        <w:tc>
          <w:tcPr>
            <w:tcW w:w="7092" w:type="dxa"/>
            <w:vAlign w:val="center"/>
          </w:tcPr>
          <w:p w:rsidR="00703435" w:rsidRPr="00703435" w:rsidRDefault="00703435" w:rsidP="00040E03">
            <w:pPr>
              <w:autoSpaceDE w:val="0"/>
              <w:autoSpaceDN w:val="0"/>
              <w:adjustRightInd w:val="0"/>
              <w:spacing w:after="0" w:line="240" w:lineRule="auto"/>
              <w:rPr>
                <w:rFonts w:ascii="Times New Roman" w:hAnsi="Times New Roman"/>
                <w:sz w:val="18"/>
                <w:szCs w:val="18"/>
              </w:rPr>
            </w:pPr>
            <w:r w:rsidRPr="00703435">
              <w:rPr>
                <w:rFonts w:ascii="Times New Roman" w:hAnsi="Times New Roman"/>
                <w:sz w:val="18"/>
                <w:szCs w:val="18"/>
              </w:rPr>
              <w:t>VEN FARMAKOMEKANİK TROMBOLİZ/TROMBEKTOMİ KATETERLERİ</w:t>
            </w:r>
          </w:p>
        </w:tc>
        <w:tc>
          <w:tcPr>
            <w:tcW w:w="847" w:type="dxa"/>
            <w:vAlign w:val="center"/>
          </w:tcPr>
          <w:p w:rsidR="00703435" w:rsidRPr="00703435" w:rsidRDefault="00703435" w:rsidP="00040E03">
            <w:pPr>
              <w:autoSpaceDE w:val="0"/>
              <w:autoSpaceDN w:val="0"/>
              <w:adjustRightInd w:val="0"/>
              <w:spacing w:after="0" w:line="240" w:lineRule="auto"/>
              <w:jc w:val="right"/>
              <w:rPr>
                <w:rFonts w:ascii="Times New Roman" w:hAnsi="Times New Roman"/>
                <w:color w:val="FF0000"/>
                <w:sz w:val="18"/>
                <w:szCs w:val="18"/>
              </w:rPr>
            </w:pPr>
            <w:r w:rsidRPr="00703435">
              <w:rPr>
                <w:rFonts w:ascii="Times New Roman" w:eastAsia="Times New Roman" w:hAnsi="Times New Roman"/>
                <w:sz w:val="18"/>
                <w:szCs w:val="18"/>
                <w:lang w:eastAsia="tr-TR"/>
              </w:rPr>
              <w:t>4.000,00</w:t>
            </w:r>
            <w:r w:rsidRPr="00703435">
              <w:rPr>
                <w:rFonts w:ascii="Times New Roman" w:hAnsi="Times New Roman"/>
                <w:color w:val="FF0000"/>
                <w:sz w:val="18"/>
                <w:szCs w:val="18"/>
              </w:rPr>
              <w:t xml:space="preserve"> </w:t>
            </w:r>
          </w:p>
        </w:tc>
      </w:tr>
      <w:tr w:rsidR="00703435" w:rsidRPr="00703435" w:rsidTr="00101C6B">
        <w:trPr>
          <w:trHeight w:val="419"/>
        </w:trPr>
        <w:tc>
          <w:tcPr>
            <w:tcW w:w="8221" w:type="dxa"/>
            <w:gridSpan w:val="2"/>
          </w:tcPr>
          <w:p w:rsidR="00703435" w:rsidRPr="00703435" w:rsidRDefault="00703435" w:rsidP="00101C6B">
            <w:pPr>
              <w:spacing w:after="0" w:line="240" w:lineRule="auto"/>
              <w:jc w:val="both"/>
              <w:rPr>
                <w:rFonts w:ascii="Times New Roman" w:hAnsi="Times New Roman"/>
                <w:sz w:val="18"/>
                <w:szCs w:val="18"/>
              </w:rPr>
            </w:pPr>
            <w:r w:rsidRPr="00101C6B">
              <w:rPr>
                <w:rFonts w:ascii="Times New Roman" w:eastAsia="Times New Roman" w:hAnsi="Times New Roman"/>
                <w:sz w:val="18"/>
                <w:szCs w:val="18"/>
                <w:lang w:eastAsia="tr-TR"/>
              </w:rPr>
              <w:t xml:space="preserve">(1) 1 (bir) yıldan fazla yaşam beklentisi olan hastalarda, tanısal görüntüleme yöntemleri ile objektif olarak tanımlanmış vena cava </w:t>
            </w:r>
            <w:proofErr w:type="spellStart"/>
            <w:r w:rsidRPr="00101C6B">
              <w:rPr>
                <w:rFonts w:ascii="Times New Roman" w:eastAsia="Times New Roman" w:hAnsi="Times New Roman"/>
                <w:sz w:val="18"/>
                <w:szCs w:val="18"/>
                <w:lang w:eastAsia="tr-TR"/>
              </w:rPr>
              <w:t>inferior</w:t>
            </w:r>
            <w:proofErr w:type="spellEnd"/>
            <w:r w:rsidRPr="00101C6B">
              <w:rPr>
                <w:rFonts w:ascii="Times New Roman" w:eastAsia="Times New Roman" w:hAnsi="Times New Roman"/>
                <w:sz w:val="18"/>
                <w:szCs w:val="18"/>
                <w:lang w:eastAsia="tr-TR"/>
              </w:rPr>
              <w:t xml:space="preserve"> veya </w:t>
            </w:r>
            <w:proofErr w:type="spellStart"/>
            <w:r w:rsidRPr="00101C6B">
              <w:rPr>
                <w:rFonts w:ascii="Times New Roman" w:eastAsia="Times New Roman" w:hAnsi="Times New Roman"/>
                <w:sz w:val="18"/>
                <w:szCs w:val="18"/>
                <w:lang w:eastAsia="tr-TR"/>
              </w:rPr>
              <w:t>ilio-femoral</w:t>
            </w:r>
            <w:proofErr w:type="spellEnd"/>
            <w:r w:rsidRPr="00101C6B">
              <w:rPr>
                <w:rFonts w:ascii="Times New Roman" w:eastAsia="Times New Roman" w:hAnsi="Times New Roman"/>
                <w:sz w:val="18"/>
                <w:szCs w:val="18"/>
                <w:lang w:eastAsia="tr-TR"/>
              </w:rPr>
              <w:t xml:space="preserve"> </w:t>
            </w:r>
            <w:proofErr w:type="spellStart"/>
            <w:r w:rsidRPr="00101C6B">
              <w:rPr>
                <w:rFonts w:ascii="Times New Roman" w:eastAsia="Times New Roman" w:hAnsi="Times New Roman"/>
                <w:sz w:val="18"/>
                <w:szCs w:val="18"/>
                <w:lang w:eastAsia="tr-TR"/>
              </w:rPr>
              <w:t>ven</w:t>
            </w:r>
            <w:proofErr w:type="spellEnd"/>
            <w:r w:rsidRPr="00101C6B">
              <w:rPr>
                <w:rFonts w:ascii="Times New Roman" w:eastAsia="Times New Roman" w:hAnsi="Times New Roman"/>
                <w:sz w:val="18"/>
                <w:szCs w:val="18"/>
                <w:lang w:eastAsia="tr-TR"/>
              </w:rPr>
              <w:t xml:space="preserve"> </w:t>
            </w:r>
            <w:proofErr w:type="spellStart"/>
            <w:r w:rsidRPr="00101C6B">
              <w:rPr>
                <w:rFonts w:ascii="Times New Roman" w:eastAsia="Times New Roman" w:hAnsi="Times New Roman"/>
                <w:sz w:val="18"/>
                <w:szCs w:val="18"/>
                <w:lang w:eastAsia="tr-TR"/>
              </w:rPr>
              <w:t>segmentlerini</w:t>
            </w:r>
            <w:proofErr w:type="spellEnd"/>
            <w:r w:rsidRPr="00101C6B">
              <w:rPr>
                <w:rFonts w:ascii="Times New Roman" w:eastAsia="Times New Roman" w:hAnsi="Times New Roman"/>
                <w:sz w:val="18"/>
                <w:szCs w:val="18"/>
                <w:lang w:eastAsia="tr-TR"/>
              </w:rPr>
              <w:t xml:space="preserve"> tutan ve </w:t>
            </w:r>
            <w:proofErr w:type="spellStart"/>
            <w:r w:rsidRPr="00101C6B">
              <w:rPr>
                <w:rFonts w:ascii="Times New Roman" w:eastAsia="Times New Roman" w:hAnsi="Times New Roman"/>
                <w:sz w:val="18"/>
                <w:szCs w:val="18"/>
                <w:lang w:eastAsia="tr-TR"/>
              </w:rPr>
              <w:t>rekanalizasyon</w:t>
            </w:r>
            <w:proofErr w:type="spellEnd"/>
            <w:r w:rsidRPr="00101C6B">
              <w:rPr>
                <w:rFonts w:ascii="Times New Roman" w:eastAsia="Times New Roman" w:hAnsi="Times New Roman"/>
                <w:sz w:val="18"/>
                <w:szCs w:val="18"/>
                <w:lang w:eastAsia="tr-TR"/>
              </w:rPr>
              <w:t xml:space="preserve"> gelişmemiş akut derin </w:t>
            </w:r>
            <w:proofErr w:type="spellStart"/>
            <w:r w:rsidRPr="00101C6B">
              <w:rPr>
                <w:rFonts w:ascii="Times New Roman" w:eastAsia="Times New Roman" w:hAnsi="Times New Roman"/>
                <w:sz w:val="18"/>
                <w:szCs w:val="18"/>
                <w:lang w:eastAsia="tr-TR"/>
              </w:rPr>
              <w:t>venöz</w:t>
            </w:r>
            <w:proofErr w:type="spellEnd"/>
            <w:r w:rsidRPr="00101C6B">
              <w:rPr>
                <w:rFonts w:ascii="Times New Roman" w:eastAsia="Times New Roman" w:hAnsi="Times New Roman"/>
                <w:sz w:val="18"/>
                <w:szCs w:val="18"/>
                <w:lang w:eastAsia="tr-TR"/>
              </w:rPr>
              <w:t xml:space="preserve"> </w:t>
            </w:r>
            <w:proofErr w:type="spellStart"/>
            <w:r w:rsidRPr="00101C6B">
              <w:rPr>
                <w:rFonts w:ascii="Times New Roman" w:eastAsia="Times New Roman" w:hAnsi="Times New Roman"/>
                <w:sz w:val="18"/>
                <w:szCs w:val="18"/>
                <w:lang w:eastAsia="tr-TR"/>
              </w:rPr>
              <w:t>tromboz</w:t>
            </w:r>
            <w:proofErr w:type="spellEnd"/>
            <w:r w:rsidRPr="00101C6B">
              <w:rPr>
                <w:rFonts w:ascii="Times New Roman" w:eastAsia="Times New Roman" w:hAnsi="Times New Roman"/>
                <w:sz w:val="18"/>
                <w:szCs w:val="18"/>
                <w:lang w:eastAsia="tr-TR"/>
              </w:rPr>
              <w:t xml:space="preserve"> varlığında (</w:t>
            </w:r>
            <w:r w:rsidR="004D7A27" w:rsidRPr="00101C6B">
              <w:rPr>
                <w:rFonts w:ascii="Times New Roman" w:eastAsia="Times New Roman" w:hAnsi="Times New Roman"/>
                <w:sz w:val="18"/>
                <w:szCs w:val="18"/>
                <w:lang w:eastAsia="tr-TR"/>
              </w:rPr>
              <w:t>s</w:t>
            </w:r>
            <w:r w:rsidRPr="00101C6B">
              <w:rPr>
                <w:rFonts w:ascii="Times New Roman" w:eastAsia="Times New Roman" w:hAnsi="Times New Roman"/>
                <w:sz w:val="18"/>
                <w:szCs w:val="18"/>
                <w:lang w:eastAsia="tr-TR"/>
              </w:rPr>
              <w:t>emptomların başlangıcı itibar</w:t>
            </w:r>
            <w:r w:rsidR="00C54924">
              <w:rPr>
                <w:rFonts w:ascii="Times New Roman" w:eastAsia="Times New Roman" w:hAnsi="Times New Roman"/>
                <w:sz w:val="18"/>
                <w:szCs w:val="18"/>
                <w:lang w:eastAsia="tr-TR"/>
              </w:rPr>
              <w:t>ıyla</w:t>
            </w:r>
            <w:r w:rsidRPr="00101C6B">
              <w:rPr>
                <w:rFonts w:ascii="Times New Roman" w:eastAsia="Times New Roman" w:hAnsi="Times New Roman"/>
                <w:sz w:val="18"/>
                <w:szCs w:val="18"/>
                <w:lang w:eastAsia="tr-TR"/>
              </w:rPr>
              <w:t xml:space="preserve"> ilk 14 günde olmak kaydıyla), 2 (iki) </w:t>
            </w:r>
            <w:r w:rsidR="00300AB6" w:rsidRPr="00101C6B">
              <w:rPr>
                <w:rFonts w:ascii="Times New Roman" w:eastAsia="Times New Roman" w:hAnsi="Times New Roman"/>
                <w:sz w:val="18"/>
                <w:szCs w:val="18"/>
                <w:lang w:eastAsia="tr-TR"/>
              </w:rPr>
              <w:t>k</w:t>
            </w:r>
            <w:r w:rsidRPr="00101C6B">
              <w:rPr>
                <w:rFonts w:ascii="Times New Roman" w:eastAsia="Times New Roman" w:hAnsi="Times New Roman"/>
                <w:sz w:val="18"/>
                <w:szCs w:val="18"/>
                <w:lang w:eastAsia="tr-TR"/>
              </w:rPr>
              <w:t xml:space="preserve">alp ve </w:t>
            </w:r>
            <w:r w:rsidR="00300AB6" w:rsidRPr="00101C6B">
              <w:rPr>
                <w:rFonts w:ascii="Times New Roman" w:eastAsia="Times New Roman" w:hAnsi="Times New Roman"/>
                <w:sz w:val="18"/>
                <w:szCs w:val="18"/>
                <w:lang w:eastAsia="tr-TR"/>
              </w:rPr>
              <w:t>d</w:t>
            </w:r>
            <w:r w:rsidRPr="00101C6B">
              <w:rPr>
                <w:rFonts w:ascii="Times New Roman" w:eastAsia="Times New Roman" w:hAnsi="Times New Roman"/>
                <w:sz w:val="18"/>
                <w:szCs w:val="18"/>
                <w:lang w:eastAsia="tr-TR"/>
              </w:rPr>
              <w:t xml:space="preserve">amar </w:t>
            </w:r>
            <w:r w:rsidR="00300AB6" w:rsidRPr="00101C6B">
              <w:rPr>
                <w:rFonts w:ascii="Times New Roman" w:eastAsia="Times New Roman" w:hAnsi="Times New Roman"/>
                <w:sz w:val="18"/>
                <w:szCs w:val="18"/>
                <w:lang w:eastAsia="tr-TR"/>
              </w:rPr>
              <w:t>c</w:t>
            </w:r>
            <w:r w:rsidRPr="00101C6B">
              <w:rPr>
                <w:rFonts w:ascii="Times New Roman" w:eastAsia="Times New Roman" w:hAnsi="Times New Roman"/>
                <w:sz w:val="18"/>
                <w:szCs w:val="18"/>
                <w:lang w:eastAsia="tr-TR"/>
              </w:rPr>
              <w:t xml:space="preserve">errahisi uzmanı ile birlikte 1 (bir) </w:t>
            </w:r>
            <w:r w:rsidR="00300AB6" w:rsidRPr="00101C6B">
              <w:rPr>
                <w:rFonts w:ascii="Times New Roman" w:eastAsia="Times New Roman" w:hAnsi="Times New Roman"/>
                <w:sz w:val="18"/>
                <w:szCs w:val="18"/>
                <w:lang w:eastAsia="tr-TR"/>
              </w:rPr>
              <w:t>r</w:t>
            </w:r>
            <w:r w:rsidRPr="00101C6B">
              <w:rPr>
                <w:rFonts w:ascii="Times New Roman" w:eastAsia="Times New Roman" w:hAnsi="Times New Roman"/>
                <w:sz w:val="18"/>
                <w:szCs w:val="18"/>
                <w:lang w:eastAsia="tr-TR"/>
              </w:rPr>
              <w:t xml:space="preserve">adyoloji veya 1 (bir) </w:t>
            </w:r>
            <w:r w:rsidR="00300AB6" w:rsidRPr="00101C6B">
              <w:rPr>
                <w:rFonts w:ascii="Times New Roman" w:eastAsia="Times New Roman" w:hAnsi="Times New Roman"/>
                <w:sz w:val="18"/>
                <w:szCs w:val="18"/>
                <w:lang w:eastAsia="tr-TR"/>
              </w:rPr>
              <w:t>k</w:t>
            </w:r>
            <w:r w:rsidRPr="00101C6B">
              <w:rPr>
                <w:rFonts w:ascii="Times New Roman" w:eastAsia="Times New Roman" w:hAnsi="Times New Roman"/>
                <w:sz w:val="18"/>
                <w:szCs w:val="18"/>
                <w:lang w:eastAsia="tr-TR"/>
              </w:rPr>
              <w:t xml:space="preserve">ardiyoloji uzmanının yer aldığı sağlık kurulu raporu ile belgelenmesi halinde her </w:t>
            </w:r>
            <w:proofErr w:type="spellStart"/>
            <w:r w:rsidRPr="00101C6B">
              <w:rPr>
                <w:rFonts w:ascii="Times New Roman" w:eastAsia="Times New Roman" w:hAnsi="Times New Roman"/>
                <w:sz w:val="18"/>
                <w:szCs w:val="18"/>
                <w:lang w:eastAsia="tr-TR"/>
              </w:rPr>
              <w:t>ekstremite</w:t>
            </w:r>
            <w:proofErr w:type="spellEnd"/>
            <w:r w:rsidRPr="00101C6B">
              <w:rPr>
                <w:rFonts w:ascii="Times New Roman" w:eastAsia="Times New Roman" w:hAnsi="Times New Roman"/>
                <w:sz w:val="18"/>
                <w:szCs w:val="18"/>
                <w:lang w:eastAsia="tr-TR"/>
              </w:rPr>
              <w:t xml:space="preserve"> için birer (1) ade</w:t>
            </w:r>
            <w:r w:rsidR="003E214D" w:rsidRPr="00101C6B">
              <w:rPr>
                <w:rFonts w:ascii="Times New Roman" w:eastAsia="Times New Roman" w:hAnsi="Times New Roman"/>
                <w:sz w:val="18"/>
                <w:szCs w:val="18"/>
                <w:lang w:eastAsia="tr-TR"/>
              </w:rPr>
              <w:t>d</w:t>
            </w:r>
            <w:r w:rsidRPr="00101C6B">
              <w:rPr>
                <w:rFonts w:ascii="Times New Roman" w:eastAsia="Times New Roman" w:hAnsi="Times New Roman"/>
                <w:sz w:val="18"/>
                <w:szCs w:val="18"/>
                <w:lang w:eastAsia="tr-TR"/>
              </w:rPr>
              <w:t>inin bedeli Kurumca karşılanır.</w:t>
            </w:r>
            <w:r w:rsidRPr="00703435">
              <w:rPr>
                <w:rFonts w:ascii="Times New Roman" w:hAnsi="Times New Roman"/>
                <w:sz w:val="18"/>
                <w:szCs w:val="18"/>
              </w:rPr>
              <w:t xml:space="preserve">  </w:t>
            </w:r>
          </w:p>
        </w:tc>
        <w:tc>
          <w:tcPr>
            <w:tcW w:w="847" w:type="dxa"/>
          </w:tcPr>
          <w:p w:rsidR="00703435" w:rsidRPr="00703435" w:rsidRDefault="00703435" w:rsidP="00040E03">
            <w:pPr>
              <w:autoSpaceDE w:val="0"/>
              <w:autoSpaceDN w:val="0"/>
              <w:adjustRightInd w:val="0"/>
              <w:spacing w:after="0" w:line="240" w:lineRule="auto"/>
              <w:jc w:val="right"/>
              <w:rPr>
                <w:rFonts w:ascii="Times New Roman" w:hAnsi="Times New Roman"/>
                <w:strike/>
                <w:color w:val="FF0000"/>
                <w:sz w:val="18"/>
                <w:szCs w:val="18"/>
              </w:rPr>
            </w:pPr>
          </w:p>
        </w:tc>
      </w:tr>
    </w:tbl>
    <w:p w:rsidR="00703435" w:rsidRPr="00703435" w:rsidRDefault="00703435" w:rsidP="00562F8B">
      <w:pPr>
        <w:spacing w:after="0" w:line="240" w:lineRule="auto"/>
        <w:jc w:val="both"/>
        <w:rPr>
          <w:rFonts w:ascii="Times New Roman" w:hAnsi="Times New Roman" w:cs="Times New Roman"/>
          <w:b/>
          <w:bCs/>
          <w:sz w:val="18"/>
          <w:szCs w:val="18"/>
        </w:rPr>
      </w:pPr>
      <w:r w:rsidRPr="00703435">
        <w:rPr>
          <w:rFonts w:ascii="Times New Roman" w:hAnsi="Times New Roman"/>
          <w:sz w:val="18"/>
          <w:szCs w:val="18"/>
        </w:rPr>
        <w:t xml:space="preserve"> </w:t>
      </w:r>
      <w:r w:rsidR="00040E03">
        <w:rPr>
          <w:rFonts w:ascii="Times New Roman" w:hAnsi="Times New Roman"/>
          <w:sz w:val="18"/>
          <w:szCs w:val="18"/>
        </w:rPr>
        <w:t xml:space="preserve">                                                                                                                                                                                      </w:t>
      </w:r>
      <w:r w:rsidR="00714C05">
        <w:rPr>
          <w:rFonts w:ascii="Times New Roman" w:hAnsi="Times New Roman"/>
          <w:sz w:val="18"/>
          <w:szCs w:val="18"/>
        </w:rPr>
        <w:t xml:space="preserve"> </w:t>
      </w:r>
      <w:r w:rsidR="00040E03">
        <w:rPr>
          <w:rFonts w:ascii="Times New Roman" w:hAnsi="Times New Roman"/>
          <w:sz w:val="18"/>
          <w:szCs w:val="18"/>
        </w:rPr>
        <w:t xml:space="preserve">             </w:t>
      </w:r>
      <w:r w:rsidRPr="00703435">
        <w:rPr>
          <w:rFonts w:ascii="Times New Roman" w:eastAsia="Times New Roman" w:hAnsi="Times New Roman" w:cs="Times New Roman"/>
          <w:bCs/>
          <w:sz w:val="18"/>
          <w:szCs w:val="18"/>
          <w:lang w:eastAsia="tr-TR"/>
        </w:rPr>
        <w:t xml:space="preserve">  ”</w:t>
      </w:r>
    </w:p>
    <w:p w:rsidR="00703435" w:rsidRDefault="00703435" w:rsidP="00101C6B">
      <w:pPr>
        <w:tabs>
          <w:tab w:val="left" w:pos="709"/>
        </w:tabs>
        <w:spacing w:after="0" w:line="240" w:lineRule="auto"/>
        <w:ind w:firstLine="709"/>
        <w:jc w:val="both"/>
        <w:rPr>
          <w:rFonts w:ascii="Times New Roman" w:eastAsia="Calibri" w:hAnsi="Times New Roman" w:cs="Times New Roman"/>
          <w:bCs/>
          <w:iCs/>
          <w:sz w:val="18"/>
          <w:szCs w:val="18"/>
        </w:rPr>
      </w:pPr>
      <w:r w:rsidRPr="00703435">
        <w:rPr>
          <w:rFonts w:ascii="Times New Roman" w:eastAsia="Times New Roman" w:hAnsi="Times New Roman" w:cs="Times New Roman"/>
          <w:bCs/>
          <w:sz w:val="18"/>
          <w:szCs w:val="18"/>
          <w:lang w:eastAsia="tr-TR"/>
        </w:rPr>
        <w:t>c) Listede yer alan “KV3160” SUT kod</w:t>
      </w:r>
      <w:r w:rsidR="00485778">
        <w:rPr>
          <w:rFonts w:ascii="Times New Roman" w:eastAsia="Times New Roman" w:hAnsi="Times New Roman" w:cs="Times New Roman"/>
          <w:bCs/>
          <w:sz w:val="18"/>
          <w:szCs w:val="18"/>
          <w:lang w:eastAsia="tr-TR"/>
        </w:rPr>
        <w:t>lu</w:t>
      </w:r>
      <w:r w:rsidRPr="00703435">
        <w:rPr>
          <w:rFonts w:ascii="Times New Roman" w:eastAsia="Times New Roman" w:hAnsi="Times New Roman" w:cs="Times New Roman"/>
          <w:bCs/>
          <w:sz w:val="18"/>
          <w:szCs w:val="18"/>
          <w:lang w:eastAsia="tr-TR"/>
        </w:rPr>
        <w:t xml:space="preserve"> </w:t>
      </w:r>
      <w:r w:rsidR="00485778">
        <w:rPr>
          <w:rFonts w:ascii="Times New Roman" w:eastAsia="Times New Roman" w:hAnsi="Times New Roman" w:cs="Times New Roman"/>
          <w:bCs/>
          <w:sz w:val="18"/>
          <w:szCs w:val="18"/>
          <w:lang w:eastAsia="tr-TR"/>
        </w:rPr>
        <w:t>tıbbi malzeme</w:t>
      </w:r>
      <w:r w:rsidR="00485778" w:rsidRPr="00703435">
        <w:rPr>
          <w:rFonts w:ascii="Times New Roman" w:eastAsia="Times New Roman" w:hAnsi="Times New Roman" w:cs="Times New Roman"/>
          <w:bCs/>
          <w:sz w:val="18"/>
          <w:szCs w:val="18"/>
          <w:lang w:eastAsia="tr-TR"/>
        </w:rPr>
        <w:t xml:space="preserve"> </w:t>
      </w:r>
      <w:r w:rsidR="00485778">
        <w:rPr>
          <w:rFonts w:ascii="Times New Roman" w:eastAsia="Times New Roman" w:hAnsi="Times New Roman" w:cs="Times New Roman"/>
          <w:bCs/>
          <w:sz w:val="18"/>
          <w:szCs w:val="18"/>
          <w:lang w:eastAsia="tr-TR"/>
        </w:rPr>
        <w:t xml:space="preserve">satırı </w:t>
      </w:r>
      <w:r w:rsidR="00947DB9" w:rsidRPr="00E447F2">
        <w:rPr>
          <w:rFonts w:ascii="Times New Roman" w:eastAsia="Times New Roman" w:hAnsi="Times New Roman" w:cs="Times New Roman"/>
          <w:sz w:val="18"/>
          <w:szCs w:val="18"/>
          <w:lang w:eastAsia="tr-TR"/>
        </w:rPr>
        <w:t>ödeme kriterleri ve/veya kuralları</w:t>
      </w:r>
      <w:r w:rsidR="00947DB9" w:rsidRPr="00E447F2">
        <w:rPr>
          <w:rFonts w:ascii="Times New Roman" w:eastAsia="Times New Roman" w:hAnsi="Times New Roman" w:cs="Times New Roman"/>
          <w:bCs/>
          <w:sz w:val="18"/>
          <w:szCs w:val="18"/>
          <w:lang w:eastAsia="tr-TR"/>
        </w:rPr>
        <w:t xml:space="preserve"> </w:t>
      </w:r>
      <w:r w:rsidR="00485778">
        <w:rPr>
          <w:rFonts w:ascii="Times New Roman" w:eastAsia="Calibri" w:hAnsi="Times New Roman" w:cs="Times New Roman"/>
          <w:bCs/>
          <w:iCs/>
          <w:sz w:val="18"/>
          <w:szCs w:val="18"/>
        </w:rPr>
        <w:t>ile birlikte</w:t>
      </w:r>
      <w:r w:rsidRPr="00703435">
        <w:rPr>
          <w:rFonts w:ascii="Times New Roman" w:eastAsia="Calibri" w:hAnsi="Times New Roman" w:cs="Times New Roman"/>
          <w:bCs/>
          <w:iCs/>
          <w:sz w:val="18"/>
          <w:szCs w:val="18"/>
        </w:rPr>
        <w:t xml:space="preserve"> </w:t>
      </w:r>
      <w:r w:rsidRPr="00703435">
        <w:rPr>
          <w:rFonts w:ascii="Times New Roman" w:hAnsi="Times New Roman"/>
          <w:sz w:val="18"/>
          <w:szCs w:val="18"/>
        </w:rPr>
        <w:t xml:space="preserve">aşağıdaki şekilde </w:t>
      </w:r>
      <w:r w:rsidRPr="00703435">
        <w:rPr>
          <w:rFonts w:ascii="Times New Roman" w:eastAsia="Calibri" w:hAnsi="Times New Roman" w:cs="Times New Roman"/>
          <w:bCs/>
          <w:iCs/>
          <w:sz w:val="18"/>
          <w:szCs w:val="18"/>
        </w:rPr>
        <w:t>değiştirilmiştir.</w:t>
      </w:r>
    </w:p>
    <w:p w:rsidR="00B4317D" w:rsidRPr="00703435" w:rsidRDefault="00B4317D" w:rsidP="00B4317D">
      <w:pPr>
        <w:tabs>
          <w:tab w:val="left" w:pos="567"/>
        </w:tabs>
        <w:spacing w:after="0" w:line="240" w:lineRule="auto"/>
        <w:jc w:val="both"/>
        <w:rPr>
          <w:rFonts w:ascii="Times New Roman" w:hAnsi="Times New Roman"/>
          <w:sz w:val="18"/>
          <w:szCs w:val="18"/>
        </w:rPr>
      </w:pPr>
      <w:r w:rsidRPr="00703435">
        <w:rPr>
          <w:rFonts w:ascii="Times New Roman" w:hAnsi="Times New Roman"/>
          <w:sz w:val="18"/>
          <w:szCs w:val="18"/>
        </w:rPr>
        <w:t>“</w:t>
      </w:r>
    </w:p>
    <w:tbl>
      <w:tblPr>
        <w:tblpPr w:leftFromText="141" w:rightFromText="141" w:vertAnchor="text" w:horzAnchor="margin" w:tblpY="37"/>
        <w:tblW w:w="9067" w:type="dxa"/>
        <w:tblCellMar>
          <w:left w:w="70" w:type="dxa"/>
          <w:right w:w="70" w:type="dxa"/>
        </w:tblCellMar>
        <w:tblLook w:val="04A0" w:firstRow="1" w:lastRow="0" w:firstColumn="1" w:lastColumn="0" w:noHBand="0" w:noVBand="1"/>
      </w:tblPr>
      <w:tblGrid>
        <w:gridCol w:w="1129"/>
        <w:gridCol w:w="7088"/>
        <w:gridCol w:w="850"/>
      </w:tblGrid>
      <w:tr w:rsidR="00B4317D" w:rsidRPr="00703435" w:rsidTr="00B4317D">
        <w:trPr>
          <w:trHeight w:val="27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317D" w:rsidRPr="00703435" w:rsidRDefault="00B4317D" w:rsidP="00B4317D">
            <w:pPr>
              <w:spacing w:after="0" w:line="240" w:lineRule="auto"/>
              <w:ind w:left="202"/>
              <w:jc w:val="center"/>
              <w:rPr>
                <w:rFonts w:ascii="Times New Roman" w:eastAsia="Times New Roman" w:hAnsi="Times New Roman"/>
                <w:sz w:val="18"/>
                <w:szCs w:val="18"/>
                <w:lang w:eastAsia="tr-TR"/>
              </w:rPr>
            </w:pPr>
            <w:r w:rsidRPr="00703435">
              <w:rPr>
                <w:rFonts w:ascii="Times New Roman" w:eastAsia="Times New Roman" w:hAnsi="Times New Roman"/>
                <w:sz w:val="18"/>
                <w:szCs w:val="18"/>
                <w:lang w:eastAsia="tr-TR"/>
              </w:rPr>
              <w:t xml:space="preserve">KV3160                    </w:t>
            </w:r>
          </w:p>
        </w:tc>
        <w:tc>
          <w:tcPr>
            <w:tcW w:w="7088" w:type="dxa"/>
            <w:tcBorders>
              <w:top w:val="single" w:sz="4" w:space="0" w:color="auto"/>
              <w:left w:val="nil"/>
              <w:bottom w:val="single" w:sz="4" w:space="0" w:color="auto"/>
              <w:right w:val="single" w:sz="4" w:space="0" w:color="auto"/>
            </w:tcBorders>
            <w:shd w:val="clear" w:color="auto" w:fill="auto"/>
            <w:vAlign w:val="center"/>
            <w:hideMark/>
          </w:tcPr>
          <w:p w:rsidR="00B4317D" w:rsidRPr="00703435" w:rsidRDefault="00B4317D" w:rsidP="00B4317D">
            <w:pPr>
              <w:spacing w:after="0" w:line="240" w:lineRule="auto"/>
              <w:rPr>
                <w:rFonts w:ascii="Times New Roman" w:eastAsia="Times New Roman" w:hAnsi="Times New Roman"/>
                <w:sz w:val="18"/>
                <w:szCs w:val="18"/>
                <w:lang w:eastAsia="tr-TR"/>
              </w:rPr>
            </w:pPr>
            <w:r w:rsidRPr="00753C9B">
              <w:rPr>
                <w:rFonts w:ascii="Times New Roman" w:eastAsia="Times New Roman" w:hAnsi="Times New Roman"/>
                <w:sz w:val="18"/>
                <w:szCs w:val="18"/>
                <w:lang w:eastAsia="tr-TR"/>
              </w:rPr>
              <w:t>PULMONER ARTER FARMAKOMEKANİK TROMBOLİZ/TROMBEKTOMİ KATETERLERİ</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4317D" w:rsidRPr="00703435" w:rsidRDefault="00B4317D" w:rsidP="00B4317D">
            <w:pPr>
              <w:spacing w:after="0" w:line="240" w:lineRule="auto"/>
              <w:jc w:val="right"/>
              <w:rPr>
                <w:rFonts w:ascii="Times New Roman" w:eastAsia="Times New Roman" w:hAnsi="Times New Roman"/>
                <w:sz w:val="18"/>
                <w:szCs w:val="18"/>
                <w:lang w:eastAsia="tr-TR"/>
              </w:rPr>
            </w:pPr>
            <w:r w:rsidRPr="00703435">
              <w:rPr>
                <w:rFonts w:ascii="Times New Roman" w:eastAsia="Times New Roman" w:hAnsi="Times New Roman"/>
                <w:sz w:val="18"/>
                <w:szCs w:val="18"/>
                <w:lang w:eastAsia="tr-TR"/>
              </w:rPr>
              <w:t>5.500,00</w:t>
            </w:r>
          </w:p>
        </w:tc>
      </w:tr>
      <w:tr w:rsidR="00B4317D" w:rsidRPr="00703435" w:rsidTr="00B4317D">
        <w:trPr>
          <w:trHeight w:val="528"/>
        </w:trPr>
        <w:tc>
          <w:tcPr>
            <w:tcW w:w="821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4317D" w:rsidRPr="00703435" w:rsidRDefault="00B4317D" w:rsidP="00B4317D">
            <w:pPr>
              <w:spacing w:after="0" w:line="240" w:lineRule="auto"/>
              <w:jc w:val="both"/>
              <w:rPr>
                <w:rFonts w:ascii="Times New Roman" w:eastAsia="Times New Roman" w:hAnsi="Times New Roman"/>
                <w:sz w:val="18"/>
                <w:szCs w:val="18"/>
                <w:lang w:eastAsia="tr-TR"/>
              </w:rPr>
            </w:pPr>
            <w:r w:rsidRPr="002E6C62">
              <w:rPr>
                <w:rFonts w:ascii="Times New Roman" w:eastAsia="Times New Roman" w:hAnsi="Times New Roman"/>
                <w:sz w:val="18"/>
                <w:szCs w:val="18"/>
                <w:lang w:eastAsia="tr-TR"/>
              </w:rPr>
              <w:t xml:space="preserve">(1) 1 (bir) yıldan fazla yaşam beklentisi olan hastalarda, bilgisayarlı tomografi ya da manyetik rezonans görüntüleme yöntemleri ile tanısı doğrulanmış akut </w:t>
            </w:r>
            <w:proofErr w:type="spellStart"/>
            <w:r w:rsidRPr="002E6C62">
              <w:rPr>
                <w:rFonts w:ascii="Times New Roman" w:eastAsia="Times New Roman" w:hAnsi="Times New Roman"/>
                <w:sz w:val="18"/>
                <w:szCs w:val="18"/>
                <w:lang w:eastAsia="tr-TR"/>
              </w:rPr>
              <w:t>massif</w:t>
            </w:r>
            <w:proofErr w:type="spellEnd"/>
            <w:r w:rsidRPr="002E6C62">
              <w:rPr>
                <w:rFonts w:ascii="Times New Roman" w:eastAsia="Times New Roman" w:hAnsi="Times New Roman"/>
                <w:sz w:val="18"/>
                <w:szCs w:val="18"/>
                <w:lang w:eastAsia="tr-TR"/>
              </w:rPr>
              <w:t xml:space="preserve"> </w:t>
            </w:r>
            <w:proofErr w:type="spellStart"/>
            <w:r w:rsidRPr="002E6C62">
              <w:rPr>
                <w:rFonts w:ascii="Times New Roman" w:eastAsia="Times New Roman" w:hAnsi="Times New Roman"/>
                <w:sz w:val="18"/>
                <w:szCs w:val="18"/>
                <w:lang w:eastAsia="tr-TR"/>
              </w:rPr>
              <w:t>pulmoner</w:t>
            </w:r>
            <w:proofErr w:type="spellEnd"/>
            <w:r w:rsidRPr="002E6C62">
              <w:rPr>
                <w:rFonts w:ascii="Times New Roman" w:eastAsia="Times New Roman" w:hAnsi="Times New Roman"/>
                <w:sz w:val="18"/>
                <w:szCs w:val="18"/>
                <w:lang w:eastAsia="tr-TR"/>
              </w:rPr>
              <w:t xml:space="preserve"> </w:t>
            </w:r>
            <w:proofErr w:type="spellStart"/>
            <w:r w:rsidRPr="002E6C62">
              <w:rPr>
                <w:rFonts w:ascii="Times New Roman" w:eastAsia="Times New Roman" w:hAnsi="Times New Roman"/>
                <w:sz w:val="18"/>
                <w:szCs w:val="18"/>
                <w:lang w:eastAsia="tr-TR"/>
              </w:rPr>
              <w:t>emboli</w:t>
            </w:r>
            <w:proofErr w:type="spellEnd"/>
            <w:r w:rsidRPr="002E6C62">
              <w:rPr>
                <w:rFonts w:ascii="Times New Roman" w:eastAsia="Times New Roman" w:hAnsi="Times New Roman"/>
                <w:sz w:val="18"/>
                <w:szCs w:val="18"/>
                <w:lang w:eastAsia="tr-TR"/>
              </w:rPr>
              <w:t xml:space="preserve"> varlığında ve ekokardiyografi ya da  bilgisayarlı tomografi ile sağ-sol </w:t>
            </w:r>
            <w:proofErr w:type="spellStart"/>
            <w:r w:rsidRPr="002E6C62">
              <w:rPr>
                <w:rFonts w:ascii="Times New Roman" w:eastAsia="Times New Roman" w:hAnsi="Times New Roman"/>
                <w:sz w:val="18"/>
                <w:szCs w:val="18"/>
                <w:lang w:eastAsia="tr-TR"/>
              </w:rPr>
              <w:t>ventrikül</w:t>
            </w:r>
            <w:proofErr w:type="spellEnd"/>
            <w:r w:rsidRPr="002E6C62">
              <w:rPr>
                <w:rFonts w:ascii="Times New Roman" w:eastAsia="Times New Roman" w:hAnsi="Times New Roman"/>
                <w:sz w:val="18"/>
                <w:szCs w:val="18"/>
                <w:lang w:eastAsia="tr-TR"/>
              </w:rPr>
              <w:t xml:space="preserve"> çap oranının 0,9’dan büyük olduğunun saptandığı durumlarda; 2 (iki) </w:t>
            </w:r>
            <w:r>
              <w:rPr>
                <w:rFonts w:ascii="Times New Roman" w:eastAsia="Times New Roman" w:hAnsi="Times New Roman"/>
                <w:sz w:val="18"/>
                <w:szCs w:val="18"/>
                <w:lang w:eastAsia="tr-TR"/>
              </w:rPr>
              <w:t>k</w:t>
            </w:r>
            <w:r w:rsidRPr="002E6C62">
              <w:rPr>
                <w:rFonts w:ascii="Times New Roman" w:eastAsia="Times New Roman" w:hAnsi="Times New Roman"/>
                <w:sz w:val="18"/>
                <w:szCs w:val="18"/>
                <w:lang w:eastAsia="tr-TR"/>
              </w:rPr>
              <w:t xml:space="preserve">alp ve </w:t>
            </w:r>
            <w:r>
              <w:rPr>
                <w:rFonts w:ascii="Times New Roman" w:eastAsia="Times New Roman" w:hAnsi="Times New Roman"/>
                <w:sz w:val="18"/>
                <w:szCs w:val="18"/>
                <w:lang w:eastAsia="tr-TR"/>
              </w:rPr>
              <w:t>d</w:t>
            </w:r>
            <w:r w:rsidRPr="002E6C62">
              <w:rPr>
                <w:rFonts w:ascii="Times New Roman" w:eastAsia="Times New Roman" w:hAnsi="Times New Roman"/>
                <w:sz w:val="18"/>
                <w:szCs w:val="18"/>
                <w:lang w:eastAsia="tr-TR"/>
              </w:rPr>
              <w:t xml:space="preserve">amar </w:t>
            </w:r>
            <w:r>
              <w:rPr>
                <w:rFonts w:ascii="Times New Roman" w:eastAsia="Times New Roman" w:hAnsi="Times New Roman"/>
                <w:sz w:val="18"/>
                <w:szCs w:val="18"/>
                <w:lang w:eastAsia="tr-TR"/>
              </w:rPr>
              <w:t>c</w:t>
            </w:r>
            <w:r w:rsidRPr="002E6C62">
              <w:rPr>
                <w:rFonts w:ascii="Times New Roman" w:eastAsia="Times New Roman" w:hAnsi="Times New Roman"/>
                <w:sz w:val="18"/>
                <w:szCs w:val="18"/>
                <w:lang w:eastAsia="tr-TR"/>
              </w:rPr>
              <w:t xml:space="preserve">errahisi uzmanı ile birlikte 1 (bir) </w:t>
            </w:r>
            <w:r>
              <w:rPr>
                <w:rFonts w:ascii="Times New Roman" w:eastAsia="Times New Roman" w:hAnsi="Times New Roman"/>
                <w:sz w:val="18"/>
                <w:szCs w:val="18"/>
                <w:lang w:eastAsia="tr-TR"/>
              </w:rPr>
              <w:t>r</w:t>
            </w:r>
            <w:r w:rsidRPr="002E6C62">
              <w:rPr>
                <w:rFonts w:ascii="Times New Roman" w:eastAsia="Times New Roman" w:hAnsi="Times New Roman"/>
                <w:sz w:val="18"/>
                <w:szCs w:val="18"/>
                <w:lang w:eastAsia="tr-TR"/>
              </w:rPr>
              <w:t xml:space="preserve">adyoloji veya 1 (bir) </w:t>
            </w:r>
            <w:r>
              <w:rPr>
                <w:rFonts w:ascii="Times New Roman" w:eastAsia="Times New Roman" w:hAnsi="Times New Roman"/>
                <w:sz w:val="18"/>
                <w:szCs w:val="18"/>
                <w:lang w:eastAsia="tr-TR"/>
              </w:rPr>
              <w:t>k</w:t>
            </w:r>
            <w:r w:rsidRPr="002E6C62">
              <w:rPr>
                <w:rFonts w:ascii="Times New Roman" w:eastAsia="Times New Roman" w:hAnsi="Times New Roman"/>
                <w:sz w:val="18"/>
                <w:szCs w:val="18"/>
                <w:lang w:eastAsia="tr-TR"/>
              </w:rPr>
              <w:t xml:space="preserve">ardiyoloji  uzmanının yer aldığı sağlık kurulu raporu ile belgelenmesi halinde her bir taraf (sağ ve sol) ana </w:t>
            </w:r>
            <w:proofErr w:type="spellStart"/>
            <w:r w:rsidRPr="002E6C62">
              <w:rPr>
                <w:rFonts w:ascii="Times New Roman" w:eastAsia="Times New Roman" w:hAnsi="Times New Roman"/>
                <w:sz w:val="18"/>
                <w:szCs w:val="18"/>
                <w:lang w:eastAsia="tr-TR"/>
              </w:rPr>
              <w:t>pulmoner</w:t>
            </w:r>
            <w:proofErr w:type="spellEnd"/>
            <w:r w:rsidRPr="002E6C62">
              <w:rPr>
                <w:rFonts w:ascii="Times New Roman" w:eastAsia="Times New Roman" w:hAnsi="Times New Roman"/>
                <w:sz w:val="18"/>
                <w:szCs w:val="18"/>
                <w:lang w:eastAsia="tr-TR"/>
              </w:rPr>
              <w:t xml:space="preserve"> arter için birer  (1) ade</w:t>
            </w:r>
            <w:r>
              <w:rPr>
                <w:rFonts w:ascii="Times New Roman" w:eastAsia="Times New Roman" w:hAnsi="Times New Roman"/>
                <w:sz w:val="18"/>
                <w:szCs w:val="18"/>
                <w:lang w:eastAsia="tr-TR"/>
              </w:rPr>
              <w:t>d</w:t>
            </w:r>
            <w:r w:rsidRPr="002E6C62">
              <w:rPr>
                <w:rFonts w:ascii="Times New Roman" w:eastAsia="Times New Roman" w:hAnsi="Times New Roman"/>
                <w:sz w:val="18"/>
                <w:szCs w:val="18"/>
                <w:lang w:eastAsia="tr-TR"/>
              </w:rPr>
              <w:t xml:space="preserve">inin bedeli Kurumca karşılanır.  </w:t>
            </w:r>
          </w:p>
        </w:tc>
        <w:tc>
          <w:tcPr>
            <w:tcW w:w="850" w:type="dxa"/>
            <w:tcBorders>
              <w:top w:val="nil"/>
              <w:left w:val="nil"/>
              <w:bottom w:val="single" w:sz="4" w:space="0" w:color="auto"/>
              <w:right w:val="single" w:sz="4" w:space="0" w:color="auto"/>
            </w:tcBorders>
            <w:shd w:val="clear" w:color="auto" w:fill="auto"/>
            <w:vAlign w:val="center"/>
            <w:hideMark/>
          </w:tcPr>
          <w:p w:rsidR="00B4317D" w:rsidRPr="00703435" w:rsidRDefault="00B4317D" w:rsidP="00B4317D">
            <w:pPr>
              <w:spacing w:after="0" w:line="240" w:lineRule="auto"/>
              <w:rPr>
                <w:rFonts w:ascii="Times New Roman" w:eastAsia="Times New Roman" w:hAnsi="Times New Roman"/>
                <w:sz w:val="18"/>
                <w:szCs w:val="18"/>
                <w:lang w:eastAsia="tr-TR"/>
              </w:rPr>
            </w:pPr>
            <w:r w:rsidRPr="00703435">
              <w:rPr>
                <w:rFonts w:ascii="Times New Roman" w:eastAsia="Times New Roman" w:hAnsi="Times New Roman"/>
                <w:sz w:val="18"/>
                <w:szCs w:val="18"/>
                <w:lang w:eastAsia="tr-TR"/>
              </w:rPr>
              <w:t> </w:t>
            </w:r>
          </w:p>
        </w:tc>
      </w:tr>
    </w:tbl>
    <w:p w:rsidR="00703435" w:rsidRPr="00703435" w:rsidRDefault="00F2204A" w:rsidP="00703435">
      <w:pPr>
        <w:tabs>
          <w:tab w:val="left" w:pos="567"/>
        </w:tabs>
        <w:spacing w:after="0" w:line="240" w:lineRule="auto"/>
        <w:ind w:left="8892"/>
        <w:jc w:val="both"/>
        <w:rPr>
          <w:rFonts w:ascii="Times New Roman" w:hAnsi="Times New Roman"/>
          <w:sz w:val="18"/>
          <w:szCs w:val="18"/>
        </w:rPr>
      </w:pPr>
      <w:r>
        <w:rPr>
          <w:rFonts w:ascii="Times New Roman" w:hAnsi="Times New Roman"/>
          <w:sz w:val="18"/>
          <w:szCs w:val="18"/>
        </w:rPr>
        <w:t xml:space="preserve">  </w:t>
      </w:r>
      <w:r w:rsidR="00485778">
        <w:rPr>
          <w:rFonts w:ascii="Times New Roman" w:hAnsi="Times New Roman"/>
          <w:sz w:val="18"/>
          <w:szCs w:val="18"/>
        </w:rPr>
        <w:t>”</w:t>
      </w:r>
    </w:p>
    <w:p w:rsidR="00626C92" w:rsidRDefault="00703435" w:rsidP="00101C6B">
      <w:pPr>
        <w:tabs>
          <w:tab w:val="left" w:pos="709"/>
        </w:tabs>
        <w:spacing w:after="0" w:line="240" w:lineRule="auto"/>
        <w:ind w:firstLine="709"/>
        <w:jc w:val="both"/>
        <w:rPr>
          <w:rFonts w:ascii="Times New Roman" w:eastAsia="Calibri" w:hAnsi="Times New Roman" w:cs="Times New Roman"/>
          <w:bCs/>
          <w:iCs/>
          <w:sz w:val="18"/>
          <w:szCs w:val="18"/>
        </w:rPr>
      </w:pPr>
      <w:proofErr w:type="gramStart"/>
      <w:r w:rsidRPr="00703435">
        <w:rPr>
          <w:rFonts w:ascii="Times New Roman" w:eastAsia="Times New Roman" w:hAnsi="Times New Roman" w:cs="Times New Roman"/>
          <w:bCs/>
          <w:sz w:val="18"/>
          <w:szCs w:val="18"/>
          <w:lang w:eastAsia="tr-TR"/>
        </w:rPr>
        <w:lastRenderedPageBreak/>
        <w:t>ç</w:t>
      </w:r>
      <w:proofErr w:type="gramEnd"/>
      <w:r w:rsidRPr="00703435">
        <w:rPr>
          <w:rFonts w:ascii="Times New Roman" w:eastAsia="Times New Roman" w:hAnsi="Times New Roman" w:cs="Times New Roman"/>
          <w:bCs/>
          <w:sz w:val="18"/>
          <w:szCs w:val="18"/>
          <w:lang w:eastAsia="tr-TR"/>
        </w:rPr>
        <w:t>) Listede yer alan “</w:t>
      </w:r>
      <w:r w:rsidRPr="00703435">
        <w:rPr>
          <w:rFonts w:ascii="Times New Roman" w:hAnsi="Times New Roman"/>
          <w:sz w:val="18"/>
          <w:szCs w:val="18"/>
        </w:rPr>
        <w:t>KV2022</w:t>
      </w:r>
      <w:r w:rsidR="00485778">
        <w:rPr>
          <w:rFonts w:ascii="Times New Roman" w:hAnsi="Times New Roman"/>
          <w:sz w:val="18"/>
          <w:szCs w:val="18"/>
        </w:rPr>
        <w:t>”</w:t>
      </w:r>
      <w:r w:rsidRPr="00703435">
        <w:rPr>
          <w:rFonts w:ascii="Times New Roman" w:hAnsi="Times New Roman"/>
          <w:sz w:val="18"/>
          <w:szCs w:val="18"/>
        </w:rPr>
        <w:t>,</w:t>
      </w:r>
      <w:r w:rsidRPr="00703435">
        <w:rPr>
          <w:sz w:val="18"/>
          <w:szCs w:val="18"/>
        </w:rPr>
        <w:t xml:space="preserve"> </w:t>
      </w:r>
      <w:r w:rsidR="00485778" w:rsidRPr="00485778">
        <w:rPr>
          <w:rFonts w:ascii="Times New Roman" w:hAnsi="Times New Roman" w:cs="Times New Roman"/>
          <w:sz w:val="18"/>
          <w:szCs w:val="18"/>
        </w:rPr>
        <w:t>“</w:t>
      </w:r>
      <w:r w:rsidRPr="00703435">
        <w:rPr>
          <w:rFonts w:ascii="Times New Roman" w:hAnsi="Times New Roman"/>
          <w:sz w:val="18"/>
          <w:szCs w:val="18"/>
        </w:rPr>
        <w:t>KV2023</w:t>
      </w:r>
      <w:r w:rsidR="00485778">
        <w:rPr>
          <w:rFonts w:ascii="Times New Roman" w:hAnsi="Times New Roman"/>
          <w:sz w:val="18"/>
          <w:szCs w:val="18"/>
        </w:rPr>
        <w:t>”</w:t>
      </w:r>
      <w:r w:rsidRPr="00703435">
        <w:rPr>
          <w:rFonts w:ascii="Times New Roman" w:hAnsi="Times New Roman"/>
          <w:sz w:val="18"/>
          <w:szCs w:val="18"/>
        </w:rPr>
        <w:t>,</w:t>
      </w:r>
      <w:r w:rsidRPr="00703435">
        <w:rPr>
          <w:sz w:val="18"/>
          <w:szCs w:val="18"/>
        </w:rPr>
        <w:t xml:space="preserve"> </w:t>
      </w:r>
      <w:r w:rsidR="00485778" w:rsidRPr="00485778">
        <w:rPr>
          <w:rFonts w:ascii="Times New Roman" w:hAnsi="Times New Roman" w:cs="Times New Roman"/>
          <w:sz w:val="18"/>
          <w:szCs w:val="18"/>
        </w:rPr>
        <w:t>“</w:t>
      </w:r>
      <w:r w:rsidRPr="00703435">
        <w:rPr>
          <w:rFonts w:ascii="Times New Roman" w:hAnsi="Times New Roman"/>
          <w:sz w:val="18"/>
          <w:szCs w:val="18"/>
        </w:rPr>
        <w:t>KV2024</w:t>
      </w:r>
      <w:r w:rsidR="00485778">
        <w:rPr>
          <w:rFonts w:ascii="Times New Roman" w:hAnsi="Times New Roman"/>
          <w:sz w:val="18"/>
          <w:szCs w:val="18"/>
        </w:rPr>
        <w:t>”</w:t>
      </w:r>
      <w:r w:rsidRPr="00703435">
        <w:rPr>
          <w:rFonts w:ascii="Times New Roman" w:hAnsi="Times New Roman"/>
          <w:sz w:val="18"/>
          <w:szCs w:val="18"/>
        </w:rPr>
        <w:t xml:space="preserve"> ve </w:t>
      </w:r>
      <w:r w:rsidR="00485778">
        <w:rPr>
          <w:rFonts w:ascii="Times New Roman" w:hAnsi="Times New Roman"/>
          <w:sz w:val="18"/>
          <w:szCs w:val="18"/>
        </w:rPr>
        <w:t>“</w:t>
      </w:r>
      <w:r w:rsidRPr="00703435">
        <w:rPr>
          <w:rFonts w:ascii="Times New Roman" w:hAnsi="Times New Roman"/>
          <w:sz w:val="18"/>
          <w:szCs w:val="18"/>
        </w:rPr>
        <w:t xml:space="preserve">KV2025” </w:t>
      </w:r>
      <w:r w:rsidR="00680D42" w:rsidRPr="00703435">
        <w:rPr>
          <w:rFonts w:ascii="Times New Roman" w:eastAsia="Times New Roman" w:hAnsi="Times New Roman" w:cs="Times New Roman"/>
          <w:bCs/>
          <w:sz w:val="18"/>
          <w:szCs w:val="18"/>
          <w:lang w:eastAsia="tr-TR"/>
        </w:rPr>
        <w:t>SUT kod</w:t>
      </w:r>
      <w:r w:rsidR="00680D42">
        <w:rPr>
          <w:rFonts w:ascii="Times New Roman" w:eastAsia="Times New Roman" w:hAnsi="Times New Roman" w:cs="Times New Roman"/>
          <w:bCs/>
          <w:sz w:val="18"/>
          <w:szCs w:val="18"/>
          <w:lang w:eastAsia="tr-TR"/>
        </w:rPr>
        <w:t>lu</w:t>
      </w:r>
      <w:r w:rsidR="00680D42" w:rsidRPr="00703435">
        <w:rPr>
          <w:rFonts w:ascii="Times New Roman" w:eastAsia="Times New Roman" w:hAnsi="Times New Roman" w:cs="Times New Roman"/>
          <w:bCs/>
          <w:sz w:val="18"/>
          <w:szCs w:val="18"/>
          <w:lang w:eastAsia="tr-TR"/>
        </w:rPr>
        <w:t xml:space="preserve"> </w:t>
      </w:r>
      <w:r w:rsidR="00680D42">
        <w:rPr>
          <w:rFonts w:ascii="Times New Roman" w:eastAsia="Times New Roman" w:hAnsi="Times New Roman" w:cs="Times New Roman"/>
          <w:bCs/>
          <w:sz w:val="18"/>
          <w:szCs w:val="18"/>
          <w:lang w:eastAsia="tr-TR"/>
        </w:rPr>
        <w:t>tıbbi malzemelerin</w:t>
      </w:r>
      <w:r w:rsidR="00680D42" w:rsidRPr="00703435">
        <w:rPr>
          <w:rFonts w:ascii="Times New Roman" w:eastAsia="Times New Roman" w:hAnsi="Times New Roman" w:cs="Times New Roman"/>
          <w:bCs/>
          <w:sz w:val="18"/>
          <w:szCs w:val="18"/>
          <w:lang w:eastAsia="tr-TR"/>
        </w:rPr>
        <w:t xml:space="preserve"> </w:t>
      </w:r>
      <w:r w:rsidR="00680D42" w:rsidRPr="00B315CE">
        <w:rPr>
          <w:rFonts w:ascii="Times New Roman" w:eastAsia="Times New Roman" w:hAnsi="Times New Roman" w:cs="Times New Roman"/>
          <w:sz w:val="18"/>
          <w:szCs w:val="18"/>
          <w:lang w:eastAsia="tr-TR"/>
        </w:rPr>
        <w:t>ödeme kriterleri ve/veya kuralları</w:t>
      </w:r>
      <w:r w:rsidR="00680D42" w:rsidRPr="00B315CE">
        <w:rPr>
          <w:rFonts w:ascii="Times New Roman" w:eastAsia="Times New Roman" w:hAnsi="Times New Roman" w:cs="Times New Roman"/>
          <w:bCs/>
          <w:sz w:val="18"/>
          <w:szCs w:val="18"/>
          <w:lang w:eastAsia="tr-TR"/>
        </w:rPr>
        <w:t xml:space="preserve"> </w:t>
      </w:r>
      <w:r w:rsidRPr="00B315CE">
        <w:rPr>
          <w:rFonts w:ascii="Times New Roman" w:hAnsi="Times New Roman"/>
          <w:sz w:val="18"/>
          <w:szCs w:val="18"/>
        </w:rPr>
        <w:t xml:space="preserve">aşağıdaki şekilde </w:t>
      </w:r>
      <w:r w:rsidRPr="00B315CE">
        <w:rPr>
          <w:rFonts w:ascii="Times New Roman" w:eastAsia="Calibri" w:hAnsi="Times New Roman" w:cs="Times New Roman"/>
          <w:bCs/>
          <w:iCs/>
          <w:sz w:val="18"/>
          <w:szCs w:val="18"/>
        </w:rPr>
        <w:t xml:space="preserve">değiştirilmiştir. </w:t>
      </w:r>
    </w:p>
    <w:p w:rsidR="00C24A85" w:rsidRDefault="00C24A85" w:rsidP="008E0B05">
      <w:pPr>
        <w:tabs>
          <w:tab w:val="left" w:pos="709"/>
        </w:tabs>
        <w:spacing w:after="0" w:line="240" w:lineRule="auto"/>
        <w:jc w:val="both"/>
        <w:rPr>
          <w:rFonts w:ascii="Times New Roman" w:hAnsi="Times New Roman"/>
          <w:sz w:val="18"/>
          <w:szCs w:val="18"/>
        </w:rPr>
      </w:pPr>
      <w:r>
        <w:rPr>
          <w:rFonts w:ascii="Times New Roman" w:eastAsia="Calibri" w:hAnsi="Times New Roman" w:cs="Times New Roman"/>
          <w:bCs/>
          <w:iCs/>
          <w:sz w:val="18"/>
          <w:szCs w:val="18"/>
        </w:rPr>
        <w:t>“</w:t>
      </w:r>
      <w:r w:rsidRPr="00626C92">
        <w:rPr>
          <w:rFonts w:ascii="Times New Roman" w:hAnsi="Times New Roman"/>
          <w:sz w:val="18"/>
          <w:szCs w:val="18"/>
        </w:rPr>
        <w:t xml:space="preserve">(1) </w:t>
      </w:r>
      <w:r w:rsidRPr="00B315CE">
        <w:rPr>
          <w:rFonts w:ascii="Times New Roman" w:hAnsi="Times New Roman"/>
          <w:sz w:val="18"/>
          <w:szCs w:val="18"/>
        </w:rPr>
        <w:t xml:space="preserve">1 (bir) yıldan fazla yaşam beklentisi olan hastalarda, tanısal görüntüleme yöntemleri ile objektif olarak  tanımlanmış vena cava </w:t>
      </w:r>
      <w:proofErr w:type="spellStart"/>
      <w:r w:rsidRPr="00B315CE">
        <w:rPr>
          <w:rFonts w:ascii="Times New Roman" w:hAnsi="Times New Roman"/>
          <w:sz w:val="18"/>
          <w:szCs w:val="18"/>
        </w:rPr>
        <w:t>inferior</w:t>
      </w:r>
      <w:proofErr w:type="spellEnd"/>
      <w:r w:rsidRPr="00B315CE">
        <w:rPr>
          <w:rFonts w:ascii="Times New Roman" w:hAnsi="Times New Roman"/>
          <w:sz w:val="18"/>
          <w:szCs w:val="18"/>
        </w:rPr>
        <w:t xml:space="preserve"> veya </w:t>
      </w:r>
      <w:proofErr w:type="spellStart"/>
      <w:r w:rsidRPr="00B315CE">
        <w:rPr>
          <w:rFonts w:ascii="Times New Roman" w:hAnsi="Times New Roman"/>
          <w:sz w:val="18"/>
          <w:szCs w:val="18"/>
        </w:rPr>
        <w:t>ilio-femoral</w:t>
      </w:r>
      <w:proofErr w:type="spellEnd"/>
      <w:r w:rsidRPr="00B315CE">
        <w:rPr>
          <w:rFonts w:ascii="Times New Roman" w:hAnsi="Times New Roman"/>
          <w:sz w:val="18"/>
          <w:szCs w:val="18"/>
        </w:rPr>
        <w:t xml:space="preserve"> </w:t>
      </w:r>
      <w:proofErr w:type="spellStart"/>
      <w:r w:rsidRPr="00B315CE">
        <w:rPr>
          <w:rFonts w:ascii="Times New Roman" w:hAnsi="Times New Roman"/>
          <w:sz w:val="18"/>
          <w:szCs w:val="18"/>
        </w:rPr>
        <w:t>ven</w:t>
      </w:r>
      <w:proofErr w:type="spellEnd"/>
      <w:r w:rsidRPr="00B315CE">
        <w:rPr>
          <w:rFonts w:ascii="Times New Roman" w:hAnsi="Times New Roman"/>
          <w:sz w:val="18"/>
          <w:szCs w:val="18"/>
        </w:rPr>
        <w:t xml:space="preserve"> </w:t>
      </w:r>
      <w:proofErr w:type="spellStart"/>
      <w:r w:rsidRPr="00B315CE">
        <w:rPr>
          <w:rFonts w:ascii="Times New Roman" w:hAnsi="Times New Roman"/>
          <w:sz w:val="18"/>
          <w:szCs w:val="18"/>
        </w:rPr>
        <w:t>segmentlerini</w:t>
      </w:r>
      <w:proofErr w:type="spellEnd"/>
      <w:r w:rsidRPr="00B315CE">
        <w:rPr>
          <w:rFonts w:ascii="Times New Roman" w:hAnsi="Times New Roman"/>
          <w:sz w:val="18"/>
          <w:szCs w:val="18"/>
        </w:rPr>
        <w:t xml:space="preserve"> tutan ve </w:t>
      </w:r>
      <w:proofErr w:type="spellStart"/>
      <w:r w:rsidRPr="00B315CE">
        <w:rPr>
          <w:rFonts w:ascii="Times New Roman" w:hAnsi="Times New Roman"/>
          <w:sz w:val="18"/>
          <w:szCs w:val="18"/>
        </w:rPr>
        <w:t>rekanalizasyon</w:t>
      </w:r>
      <w:proofErr w:type="spellEnd"/>
      <w:r w:rsidRPr="00B315CE">
        <w:rPr>
          <w:rFonts w:ascii="Times New Roman" w:hAnsi="Times New Roman"/>
          <w:sz w:val="18"/>
          <w:szCs w:val="18"/>
        </w:rPr>
        <w:t xml:space="preserve"> </w:t>
      </w:r>
      <w:r w:rsidRPr="00703435">
        <w:rPr>
          <w:rFonts w:ascii="Times New Roman" w:hAnsi="Times New Roman"/>
          <w:sz w:val="18"/>
          <w:szCs w:val="18"/>
        </w:rPr>
        <w:t xml:space="preserve">gelişmemiş akut derin </w:t>
      </w:r>
      <w:proofErr w:type="spellStart"/>
      <w:r w:rsidRPr="00703435">
        <w:rPr>
          <w:rFonts w:ascii="Times New Roman" w:hAnsi="Times New Roman"/>
          <w:sz w:val="18"/>
          <w:szCs w:val="18"/>
        </w:rPr>
        <w:t>venöz</w:t>
      </w:r>
      <w:proofErr w:type="spellEnd"/>
      <w:r w:rsidRPr="00703435">
        <w:rPr>
          <w:rFonts w:ascii="Times New Roman" w:hAnsi="Times New Roman"/>
          <w:sz w:val="18"/>
          <w:szCs w:val="18"/>
        </w:rPr>
        <w:t xml:space="preserve"> </w:t>
      </w:r>
      <w:proofErr w:type="spellStart"/>
      <w:r w:rsidRPr="00703435">
        <w:rPr>
          <w:rFonts w:ascii="Times New Roman" w:hAnsi="Times New Roman"/>
          <w:sz w:val="18"/>
          <w:szCs w:val="18"/>
        </w:rPr>
        <w:t>tromboz</w:t>
      </w:r>
      <w:proofErr w:type="spellEnd"/>
      <w:r w:rsidRPr="00703435">
        <w:rPr>
          <w:rFonts w:ascii="Times New Roman" w:hAnsi="Times New Roman"/>
          <w:sz w:val="18"/>
          <w:szCs w:val="18"/>
        </w:rPr>
        <w:t xml:space="preserve"> varlığında (</w:t>
      </w:r>
      <w:r>
        <w:rPr>
          <w:rFonts w:ascii="Times New Roman" w:hAnsi="Times New Roman"/>
          <w:sz w:val="18"/>
          <w:szCs w:val="18"/>
        </w:rPr>
        <w:t>s</w:t>
      </w:r>
      <w:r w:rsidRPr="00703435">
        <w:rPr>
          <w:rFonts w:ascii="Times New Roman" w:hAnsi="Times New Roman"/>
          <w:sz w:val="18"/>
          <w:szCs w:val="18"/>
        </w:rPr>
        <w:t>emptomların başlangıcı itibar</w:t>
      </w:r>
      <w:r w:rsidR="00C54924">
        <w:rPr>
          <w:rFonts w:ascii="Times New Roman" w:hAnsi="Times New Roman"/>
          <w:sz w:val="18"/>
          <w:szCs w:val="18"/>
        </w:rPr>
        <w:t>ıyla</w:t>
      </w:r>
      <w:r w:rsidRPr="00703435">
        <w:rPr>
          <w:rFonts w:ascii="Times New Roman" w:hAnsi="Times New Roman"/>
          <w:sz w:val="18"/>
          <w:szCs w:val="18"/>
        </w:rPr>
        <w:t xml:space="preserve"> ilk 14 günde olmak kaydıyla), 2 (iki) </w:t>
      </w:r>
      <w:r>
        <w:rPr>
          <w:rFonts w:ascii="Times New Roman" w:hAnsi="Times New Roman"/>
          <w:sz w:val="18"/>
          <w:szCs w:val="18"/>
        </w:rPr>
        <w:t>k</w:t>
      </w:r>
      <w:r w:rsidRPr="00703435">
        <w:rPr>
          <w:rFonts w:ascii="Times New Roman" w:hAnsi="Times New Roman"/>
          <w:sz w:val="18"/>
          <w:szCs w:val="18"/>
        </w:rPr>
        <w:t xml:space="preserve">alp ve </w:t>
      </w:r>
      <w:r>
        <w:rPr>
          <w:rFonts w:ascii="Times New Roman" w:hAnsi="Times New Roman"/>
          <w:sz w:val="18"/>
          <w:szCs w:val="18"/>
        </w:rPr>
        <w:t>d</w:t>
      </w:r>
      <w:r w:rsidRPr="00703435">
        <w:rPr>
          <w:rFonts w:ascii="Times New Roman" w:hAnsi="Times New Roman"/>
          <w:sz w:val="18"/>
          <w:szCs w:val="18"/>
        </w:rPr>
        <w:t xml:space="preserve">amar </w:t>
      </w:r>
      <w:r>
        <w:rPr>
          <w:rFonts w:ascii="Times New Roman" w:hAnsi="Times New Roman"/>
          <w:sz w:val="18"/>
          <w:szCs w:val="18"/>
        </w:rPr>
        <w:t>c</w:t>
      </w:r>
      <w:r w:rsidRPr="00703435">
        <w:rPr>
          <w:rFonts w:ascii="Times New Roman" w:hAnsi="Times New Roman"/>
          <w:sz w:val="18"/>
          <w:szCs w:val="18"/>
        </w:rPr>
        <w:t xml:space="preserve">errahisi uzmanı ile birlikte 1 (bir) </w:t>
      </w:r>
      <w:r>
        <w:rPr>
          <w:rFonts w:ascii="Times New Roman" w:hAnsi="Times New Roman"/>
          <w:sz w:val="18"/>
          <w:szCs w:val="18"/>
        </w:rPr>
        <w:t>r</w:t>
      </w:r>
      <w:r w:rsidRPr="00703435">
        <w:rPr>
          <w:rFonts w:ascii="Times New Roman" w:hAnsi="Times New Roman"/>
          <w:sz w:val="18"/>
          <w:szCs w:val="18"/>
        </w:rPr>
        <w:t xml:space="preserve">adyoloji veya 1 (bir) </w:t>
      </w:r>
      <w:r>
        <w:rPr>
          <w:rFonts w:ascii="Times New Roman" w:hAnsi="Times New Roman"/>
          <w:sz w:val="18"/>
          <w:szCs w:val="18"/>
        </w:rPr>
        <w:t>k</w:t>
      </w:r>
      <w:r w:rsidRPr="00703435">
        <w:rPr>
          <w:rFonts w:ascii="Times New Roman" w:hAnsi="Times New Roman"/>
          <w:sz w:val="18"/>
          <w:szCs w:val="18"/>
        </w:rPr>
        <w:t xml:space="preserve">ardiyoloji uzmanının yer aldığı sağlık kurulu raporu ile belgelenmesi halinde her </w:t>
      </w:r>
      <w:proofErr w:type="spellStart"/>
      <w:r w:rsidRPr="00703435">
        <w:rPr>
          <w:rFonts w:ascii="Times New Roman" w:hAnsi="Times New Roman"/>
          <w:sz w:val="18"/>
          <w:szCs w:val="18"/>
        </w:rPr>
        <w:t>ekstremite</w:t>
      </w:r>
      <w:proofErr w:type="spellEnd"/>
      <w:r w:rsidRPr="00703435">
        <w:rPr>
          <w:rFonts w:ascii="Times New Roman" w:hAnsi="Times New Roman"/>
          <w:sz w:val="18"/>
          <w:szCs w:val="18"/>
        </w:rPr>
        <w:t xml:space="preserve"> için birer </w:t>
      </w:r>
      <w:r w:rsidRPr="004B1A0F">
        <w:rPr>
          <w:rFonts w:ascii="Times New Roman" w:hAnsi="Times New Roman"/>
          <w:sz w:val="18"/>
          <w:szCs w:val="18"/>
        </w:rPr>
        <w:t>(1)</w:t>
      </w:r>
      <w:r w:rsidRPr="00703435">
        <w:rPr>
          <w:rFonts w:ascii="Times New Roman" w:hAnsi="Times New Roman"/>
          <w:sz w:val="18"/>
          <w:szCs w:val="18"/>
        </w:rPr>
        <w:t xml:space="preserve"> ade</w:t>
      </w:r>
      <w:r>
        <w:rPr>
          <w:rFonts w:ascii="Times New Roman" w:hAnsi="Times New Roman"/>
          <w:sz w:val="18"/>
          <w:szCs w:val="18"/>
        </w:rPr>
        <w:t>d</w:t>
      </w:r>
      <w:r w:rsidRPr="00703435">
        <w:rPr>
          <w:rFonts w:ascii="Times New Roman" w:hAnsi="Times New Roman"/>
          <w:sz w:val="18"/>
          <w:szCs w:val="18"/>
        </w:rPr>
        <w:t>inin bedeli Kurumca karşılanır.</w:t>
      </w:r>
      <w:r>
        <w:rPr>
          <w:rFonts w:ascii="Times New Roman" w:hAnsi="Times New Roman"/>
          <w:sz w:val="18"/>
          <w:szCs w:val="18"/>
        </w:rPr>
        <w:t>”</w:t>
      </w:r>
    </w:p>
    <w:p w:rsidR="00703435" w:rsidRPr="00703435" w:rsidRDefault="00703435" w:rsidP="00101C6B">
      <w:pPr>
        <w:tabs>
          <w:tab w:val="left" w:pos="567"/>
          <w:tab w:val="left" w:pos="709"/>
        </w:tabs>
        <w:spacing w:after="0" w:line="240" w:lineRule="auto"/>
        <w:ind w:firstLine="709"/>
        <w:jc w:val="both"/>
        <w:rPr>
          <w:rFonts w:ascii="Times New Roman" w:eastAsia="Times New Roman" w:hAnsi="Times New Roman" w:cs="Times New Roman"/>
          <w:bCs/>
          <w:sz w:val="18"/>
          <w:szCs w:val="18"/>
          <w:lang w:eastAsia="tr-TR"/>
        </w:rPr>
      </w:pPr>
      <w:r w:rsidRPr="00703435">
        <w:rPr>
          <w:rFonts w:ascii="Times New Roman" w:hAnsi="Times New Roman" w:cs="Times New Roman"/>
          <w:b/>
          <w:color w:val="000000"/>
          <w:sz w:val="18"/>
          <w:szCs w:val="18"/>
        </w:rPr>
        <w:t xml:space="preserve">MADDE </w:t>
      </w:r>
      <w:r w:rsidR="001831E7">
        <w:rPr>
          <w:rFonts w:ascii="Times New Roman" w:hAnsi="Times New Roman" w:cs="Times New Roman"/>
          <w:b/>
          <w:color w:val="000000"/>
          <w:sz w:val="18"/>
          <w:szCs w:val="18"/>
        </w:rPr>
        <w:t>14</w:t>
      </w:r>
      <w:r w:rsidRPr="00703435">
        <w:rPr>
          <w:rFonts w:ascii="Times New Roman" w:hAnsi="Times New Roman" w:cs="Times New Roman"/>
          <w:b/>
          <w:color w:val="000000"/>
          <w:sz w:val="18"/>
          <w:szCs w:val="18"/>
        </w:rPr>
        <w:t>-</w:t>
      </w:r>
      <w:r w:rsidRPr="00703435">
        <w:rPr>
          <w:rFonts w:ascii="Times New Roman" w:hAnsi="Times New Roman" w:cs="Times New Roman"/>
          <w:color w:val="000000"/>
          <w:sz w:val="18"/>
          <w:szCs w:val="18"/>
        </w:rPr>
        <w:t xml:space="preserve"> Aynı Tebliğ eki “Kadın Hastalıkları ve Doğum Branşına Ait Tıbbi Malzemeler </w:t>
      </w:r>
      <w:r w:rsidRPr="00703435">
        <w:rPr>
          <w:rFonts w:ascii="Times New Roman" w:eastAsia="Times New Roman" w:hAnsi="Times New Roman" w:cs="Times New Roman"/>
          <w:bCs/>
          <w:sz w:val="18"/>
          <w:szCs w:val="18"/>
          <w:lang w:eastAsia="tr-TR"/>
        </w:rPr>
        <w:t>(EK-3/K)</w:t>
      </w:r>
      <w:r w:rsidRPr="00703435">
        <w:rPr>
          <w:rFonts w:ascii="Times New Roman" w:hAnsi="Times New Roman" w:cs="Times New Roman"/>
          <w:color w:val="000000"/>
          <w:sz w:val="18"/>
          <w:szCs w:val="18"/>
        </w:rPr>
        <w:t xml:space="preserve">” </w:t>
      </w:r>
      <w:r w:rsidR="00300AB6">
        <w:rPr>
          <w:rFonts w:ascii="Times New Roman" w:hAnsi="Times New Roman" w:cs="Times New Roman"/>
          <w:color w:val="000000"/>
          <w:sz w:val="18"/>
          <w:szCs w:val="18"/>
        </w:rPr>
        <w:t>L</w:t>
      </w:r>
      <w:r w:rsidRPr="00703435">
        <w:rPr>
          <w:rFonts w:ascii="Times New Roman" w:hAnsi="Times New Roman" w:cs="Times New Roman"/>
          <w:color w:val="000000"/>
          <w:sz w:val="18"/>
          <w:szCs w:val="18"/>
        </w:rPr>
        <w:t xml:space="preserve">istesinde yer alan </w:t>
      </w:r>
      <w:r w:rsidRPr="00703435">
        <w:rPr>
          <w:rFonts w:ascii="Times New Roman" w:eastAsia="Times New Roman" w:hAnsi="Times New Roman" w:cs="Times New Roman"/>
          <w:bCs/>
          <w:sz w:val="18"/>
          <w:szCs w:val="18"/>
          <w:lang w:eastAsia="tr-TR"/>
        </w:rPr>
        <w:t xml:space="preserve">“KD1002” SUT kodlu </w:t>
      </w:r>
      <w:r w:rsidR="00D2481B">
        <w:rPr>
          <w:rFonts w:ascii="Times New Roman" w:eastAsia="Times New Roman" w:hAnsi="Times New Roman" w:cs="Times New Roman"/>
          <w:bCs/>
          <w:sz w:val="18"/>
          <w:szCs w:val="18"/>
          <w:lang w:eastAsia="tr-TR"/>
        </w:rPr>
        <w:t xml:space="preserve">tıbbi malzeme </w:t>
      </w:r>
      <w:r w:rsidRPr="00703435">
        <w:rPr>
          <w:rFonts w:ascii="Times New Roman" w:eastAsia="Times New Roman" w:hAnsi="Times New Roman" w:cs="Times New Roman"/>
          <w:bCs/>
          <w:sz w:val="18"/>
          <w:szCs w:val="18"/>
          <w:lang w:eastAsia="tr-TR"/>
        </w:rPr>
        <w:t>satır</w:t>
      </w:r>
      <w:r w:rsidR="00D2481B">
        <w:rPr>
          <w:rFonts w:ascii="Times New Roman" w:eastAsia="Times New Roman" w:hAnsi="Times New Roman" w:cs="Times New Roman"/>
          <w:bCs/>
          <w:sz w:val="18"/>
          <w:szCs w:val="18"/>
          <w:lang w:eastAsia="tr-TR"/>
        </w:rPr>
        <w:t>ı</w:t>
      </w:r>
      <w:r w:rsidRPr="00703435">
        <w:rPr>
          <w:rFonts w:ascii="Times New Roman" w:eastAsia="Times New Roman" w:hAnsi="Times New Roman" w:cs="Times New Roman"/>
          <w:bCs/>
          <w:sz w:val="18"/>
          <w:szCs w:val="18"/>
          <w:lang w:eastAsia="tr-TR"/>
        </w:rPr>
        <w:t xml:space="preserve"> aşağıdaki şekilde değiştirilmiştir.</w:t>
      </w:r>
    </w:p>
    <w:tbl>
      <w:tblPr>
        <w:tblpPr w:leftFromText="141" w:rightFromText="141" w:vertAnchor="text" w:horzAnchor="margin" w:tblpY="210"/>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794"/>
        <w:gridCol w:w="7528"/>
        <w:gridCol w:w="751"/>
      </w:tblGrid>
      <w:tr w:rsidR="00D9753E" w:rsidRPr="00703435" w:rsidTr="00D9753E">
        <w:trPr>
          <w:trHeight w:val="444"/>
        </w:trPr>
        <w:tc>
          <w:tcPr>
            <w:tcW w:w="794" w:type="dxa"/>
            <w:tcBorders>
              <w:top w:val="single" w:sz="4" w:space="0" w:color="auto"/>
              <w:left w:val="single" w:sz="4" w:space="0" w:color="auto"/>
              <w:bottom w:val="single" w:sz="4" w:space="0" w:color="auto"/>
              <w:right w:val="single" w:sz="4" w:space="0" w:color="auto"/>
            </w:tcBorders>
            <w:vAlign w:val="center"/>
            <w:hideMark/>
          </w:tcPr>
          <w:p w:rsidR="00D9753E" w:rsidRPr="00E94579" w:rsidRDefault="00D9753E" w:rsidP="00D9753E">
            <w:pPr>
              <w:autoSpaceDE w:val="0"/>
              <w:autoSpaceDN w:val="0"/>
              <w:adjustRightInd w:val="0"/>
              <w:spacing w:after="0" w:line="240" w:lineRule="auto"/>
              <w:jc w:val="both"/>
              <w:rPr>
                <w:rFonts w:ascii="Times New Roman" w:hAnsi="Times New Roman" w:cs="Times New Roman"/>
                <w:color w:val="FF0000"/>
                <w:sz w:val="18"/>
                <w:szCs w:val="18"/>
              </w:rPr>
            </w:pPr>
            <w:r w:rsidRPr="00E94579">
              <w:rPr>
                <w:rFonts w:ascii="Times New Roman" w:hAnsi="Times New Roman" w:cs="Times New Roman"/>
                <w:color w:val="000000" w:themeColor="text1"/>
                <w:sz w:val="18"/>
                <w:szCs w:val="18"/>
              </w:rPr>
              <w:t>KD1002</w:t>
            </w:r>
          </w:p>
        </w:tc>
        <w:tc>
          <w:tcPr>
            <w:tcW w:w="7528" w:type="dxa"/>
            <w:tcBorders>
              <w:top w:val="single" w:sz="4" w:space="0" w:color="auto"/>
              <w:left w:val="single" w:sz="4" w:space="0" w:color="auto"/>
              <w:bottom w:val="single" w:sz="4" w:space="0" w:color="auto"/>
              <w:right w:val="single" w:sz="4" w:space="0" w:color="auto"/>
            </w:tcBorders>
            <w:vAlign w:val="center"/>
            <w:hideMark/>
          </w:tcPr>
          <w:p w:rsidR="00D9753E" w:rsidRPr="00E94579" w:rsidRDefault="00D9753E" w:rsidP="00D9753E">
            <w:pPr>
              <w:autoSpaceDE w:val="0"/>
              <w:autoSpaceDN w:val="0"/>
              <w:adjustRightInd w:val="0"/>
              <w:spacing w:after="0" w:line="240" w:lineRule="auto"/>
              <w:jc w:val="both"/>
              <w:rPr>
                <w:rFonts w:ascii="Times New Roman" w:hAnsi="Times New Roman" w:cs="Times New Roman"/>
                <w:sz w:val="18"/>
                <w:szCs w:val="18"/>
              </w:rPr>
            </w:pPr>
            <w:r w:rsidRPr="00E94579">
              <w:rPr>
                <w:rFonts w:ascii="Times New Roman" w:hAnsi="Times New Roman" w:cs="Times New Roman"/>
                <w:sz w:val="18"/>
                <w:szCs w:val="18"/>
              </w:rPr>
              <w:t>POLYESTER TAPE; ½ YUVARLAK GÖVDELİ KÜNT UÇLU ÇİFT İĞNELİ, 5 MM</w:t>
            </w:r>
            <w:r>
              <w:rPr>
                <w:rFonts w:ascii="Times New Roman" w:hAnsi="Times New Roman" w:cs="Times New Roman"/>
                <w:sz w:val="18"/>
                <w:szCs w:val="18"/>
              </w:rPr>
              <w:t xml:space="preserve"> </w:t>
            </w:r>
            <w:r w:rsidRPr="00E94579">
              <w:rPr>
                <w:rFonts w:ascii="Times New Roman" w:hAnsi="Times New Roman" w:cs="Times New Roman"/>
                <w:sz w:val="18"/>
                <w:szCs w:val="18"/>
              </w:rPr>
              <w:t>GENİŞLİĞİNDE VE EN AZ 30 CM UZUNLUĞUNDA SERKLAJ SÜTÜRÜ</w:t>
            </w:r>
          </w:p>
        </w:tc>
        <w:tc>
          <w:tcPr>
            <w:tcW w:w="751" w:type="dxa"/>
            <w:tcBorders>
              <w:top w:val="single" w:sz="4" w:space="0" w:color="auto"/>
              <w:left w:val="single" w:sz="4" w:space="0" w:color="auto"/>
              <w:bottom w:val="single" w:sz="4" w:space="0" w:color="auto"/>
              <w:right w:val="single" w:sz="4" w:space="0" w:color="auto"/>
            </w:tcBorders>
            <w:vAlign w:val="center"/>
            <w:hideMark/>
          </w:tcPr>
          <w:p w:rsidR="00D9753E" w:rsidRPr="00E94579" w:rsidRDefault="00D9753E" w:rsidP="00D9753E">
            <w:pPr>
              <w:spacing w:after="0" w:line="240" w:lineRule="auto"/>
              <w:jc w:val="right"/>
              <w:rPr>
                <w:rFonts w:ascii="Times New Roman" w:hAnsi="Times New Roman" w:cs="Times New Roman"/>
                <w:color w:val="000000" w:themeColor="text1"/>
                <w:sz w:val="18"/>
                <w:szCs w:val="18"/>
              </w:rPr>
            </w:pPr>
            <w:r w:rsidRPr="00E94579">
              <w:rPr>
                <w:rFonts w:ascii="Times New Roman" w:hAnsi="Times New Roman" w:cs="Times New Roman"/>
                <w:color w:val="000000" w:themeColor="text1"/>
                <w:sz w:val="18"/>
                <w:szCs w:val="18"/>
              </w:rPr>
              <w:t>69,00</w:t>
            </w:r>
          </w:p>
        </w:tc>
      </w:tr>
    </w:tbl>
    <w:p w:rsidR="00703435" w:rsidRPr="00703435" w:rsidRDefault="00D2481B" w:rsidP="00D9753E">
      <w:pPr>
        <w:tabs>
          <w:tab w:val="left" w:pos="567"/>
          <w:tab w:val="left" w:pos="709"/>
        </w:tabs>
        <w:spacing w:after="0" w:line="240" w:lineRule="auto"/>
        <w:jc w:val="both"/>
        <w:rPr>
          <w:rFonts w:ascii="Times New Roman" w:eastAsia="Times New Roman" w:hAnsi="Times New Roman" w:cs="Times New Roman"/>
          <w:bCs/>
          <w:sz w:val="18"/>
          <w:szCs w:val="18"/>
          <w:lang w:eastAsia="tr-TR"/>
        </w:rPr>
      </w:pPr>
      <w:r w:rsidRPr="00703435">
        <w:rPr>
          <w:rFonts w:ascii="Times New Roman" w:eastAsia="Times New Roman" w:hAnsi="Times New Roman" w:cs="Times New Roman"/>
          <w:bCs/>
          <w:sz w:val="18"/>
          <w:szCs w:val="18"/>
          <w:lang w:eastAsia="tr-TR"/>
        </w:rPr>
        <w:t xml:space="preserve"> </w:t>
      </w:r>
      <w:r w:rsidR="00703435" w:rsidRPr="00703435">
        <w:rPr>
          <w:rFonts w:ascii="Times New Roman" w:eastAsia="Times New Roman" w:hAnsi="Times New Roman" w:cs="Times New Roman"/>
          <w:bCs/>
          <w:sz w:val="18"/>
          <w:szCs w:val="18"/>
          <w:lang w:eastAsia="tr-TR"/>
        </w:rPr>
        <w:t>“</w:t>
      </w:r>
    </w:p>
    <w:p w:rsidR="00703435" w:rsidRPr="00703435" w:rsidRDefault="00703435" w:rsidP="00D2481B">
      <w:pPr>
        <w:tabs>
          <w:tab w:val="left" w:pos="567"/>
        </w:tabs>
        <w:spacing w:after="0" w:line="240" w:lineRule="auto"/>
        <w:jc w:val="both"/>
        <w:rPr>
          <w:rFonts w:ascii="Times New Roman" w:eastAsia="Times New Roman" w:hAnsi="Times New Roman" w:cs="Times New Roman"/>
          <w:bCs/>
          <w:sz w:val="18"/>
          <w:szCs w:val="18"/>
          <w:lang w:eastAsia="tr-TR"/>
        </w:rPr>
      </w:pPr>
      <w:r w:rsidRPr="00703435">
        <w:rPr>
          <w:rFonts w:ascii="Times New Roman" w:eastAsia="Times New Roman" w:hAnsi="Times New Roman" w:cs="Times New Roman"/>
          <w:bCs/>
          <w:sz w:val="18"/>
          <w:szCs w:val="18"/>
          <w:lang w:eastAsia="tr-TR"/>
        </w:rPr>
        <w:t xml:space="preserve">                                                                                                                                                                                    </w:t>
      </w:r>
      <w:r w:rsidR="00D2481B">
        <w:rPr>
          <w:rFonts w:ascii="Times New Roman" w:eastAsia="Times New Roman" w:hAnsi="Times New Roman" w:cs="Times New Roman"/>
          <w:bCs/>
          <w:sz w:val="18"/>
          <w:szCs w:val="18"/>
          <w:lang w:eastAsia="tr-TR"/>
        </w:rPr>
        <w:t xml:space="preserve">         </w:t>
      </w:r>
      <w:r w:rsidRPr="00703435">
        <w:rPr>
          <w:rFonts w:ascii="Times New Roman" w:eastAsia="Times New Roman" w:hAnsi="Times New Roman" w:cs="Times New Roman"/>
          <w:bCs/>
          <w:sz w:val="18"/>
          <w:szCs w:val="18"/>
          <w:lang w:eastAsia="tr-TR"/>
        </w:rPr>
        <w:t xml:space="preserve">  </w:t>
      </w:r>
      <w:r w:rsidR="00D2481B">
        <w:rPr>
          <w:rFonts w:ascii="Times New Roman" w:eastAsia="Times New Roman" w:hAnsi="Times New Roman" w:cs="Times New Roman"/>
          <w:bCs/>
          <w:sz w:val="18"/>
          <w:szCs w:val="18"/>
          <w:lang w:eastAsia="tr-TR"/>
        </w:rPr>
        <w:t xml:space="preserve">    </w:t>
      </w:r>
      <w:r w:rsidR="004B1A0F">
        <w:rPr>
          <w:rFonts w:ascii="Times New Roman" w:eastAsia="Times New Roman" w:hAnsi="Times New Roman" w:cs="Times New Roman"/>
          <w:bCs/>
          <w:sz w:val="18"/>
          <w:szCs w:val="18"/>
          <w:lang w:eastAsia="tr-TR"/>
        </w:rPr>
        <w:t xml:space="preserve"> </w:t>
      </w:r>
      <w:r w:rsidRPr="00703435">
        <w:rPr>
          <w:rFonts w:ascii="Times New Roman" w:eastAsia="Times New Roman" w:hAnsi="Times New Roman" w:cs="Times New Roman"/>
          <w:bCs/>
          <w:sz w:val="18"/>
          <w:szCs w:val="18"/>
          <w:lang w:eastAsia="tr-TR"/>
        </w:rPr>
        <w:t xml:space="preserve">   ”</w:t>
      </w:r>
    </w:p>
    <w:p w:rsidR="00703435" w:rsidRPr="00703435" w:rsidRDefault="00D2481B" w:rsidP="00101C6B">
      <w:pPr>
        <w:tabs>
          <w:tab w:val="left" w:pos="567"/>
          <w:tab w:val="left" w:pos="709"/>
        </w:tabs>
        <w:spacing w:after="0" w:line="240" w:lineRule="auto"/>
        <w:jc w:val="both"/>
        <w:rPr>
          <w:rFonts w:ascii="Times New Roman" w:eastAsia="Calibri" w:hAnsi="Times New Roman" w:cs="Times New Roman"/>
          <w:bCs/>
          <w:iCs/>
          <w:sz w:val="18"/>
          <w:szCs w:val="18"/>
        </w:rPr>
      </w:pPr>
      <w:r>
        <w:rPr>
          <w:rFonts w:ascii="Times New Roman" w:hAnsi="Times New Roman" w:cs="Times New Roman"/>
          <w:b/>
          <w:bCs/>
          <w:sz w:val="18"/>
          <w:szCs w:val="18"/>
        </w:rPr>
        <w:t xml:space="preserve">               </w:t>
      </w:r>
      <w:r w:rsidR="00101C6B">
        <w:rPr>
          <w:rFonts w:ascii="Times New Roman" w:hAnsi="Times New Roman" w:cs="Times New Roman"/>
          <w:b/>
          <w:bCs/>
          <w:sz w:val="18"/>
          <w:szCs w:val="18"/>
        </w:rPr>
        <w:tab/>
      </w:r>
      <w:r w:rsidR="00703435" w:rsidRPr="00703435">
        <w:rPr>
          <w:rFonts w:ascii="Times New Roman" w:hAnsi="Times New Roman" w:cs="Times New Roman"/>
          <w:b/>
          <w:bCs/>
          <w:sz w:val="18"/>
          <w:szCs w:val="18"/>
        </w:rPr>
        <w:t xml:space="preserve">MADDE </w:t>
      </w:r>
      <w:r w:rsidR="001831E7">
        <w:rPr>
          <w:rFonts w:ascii="Times New Roman" w:hAnsi="Times New Roman" w:cs="Times New Roman"/>
          <w:b/>
          <w:bCs/>
          <w:sz w:val="18"/>
          <w:szCs w:val="18"/>
        </w:rPr>
        <w:t>15</w:t>
      </w:r>
      <w:r w:rsidR="00703435" w:rsidRPr="00703435">
        <w:rPr>
          <w:rFonts w:ascii="Times New Roman" w:hAnsi="Times New Roman" w:cs="Times New Roman"/>
          <w:b/>
          <w:bCs/>
          <w:sz w:val="18"/>
          <w:szCs w:val="18"/>
        </w:rPr>
        <w:t xml:space="preserve">- </w:t>
      </w:r>
      <w:r w:rsidR="00703435" w:rsidRPr="00703435">
        <w:rPr>
          <w:rFonts w:ascii="Times New Roman" w:hAnsi="Times New Roman" w:cs="Times New Roman"/>
          <w:bCs/>
          <w:sz w:val="18"/>
          <w:szCs w:val="18"/>
        </w:rPr>
        <w:t xml:space="preserve">Aynı Tebliğ eki </w:t>
      </w:r>
      <w:r w:rsidR="00703435" w:rsidRPr="00703435">
        <w:rPr>
          <w:rFonts w:ascii="Times New Roman" w:eastAsia="Times New Roman" w:hAnsi="Times New Roman" w:cs="Times New Roman"/>
          <w:bCs/>
          <w:sz w:val="18"/>
          <w:szCs w:val="18"/>
          <w:lang w:eastAsia="tr-TR"/>
        </w:rPr>
        <w:t xml:space="preserve">“Radyoloji Branşı ve </w:t>
      </w:r>
      <w:proofErr w:type="spellStart"/>
      <w:r w:rsidR="00703435" w:rsidRPr="00703435">
        <w:rPr>
          <w:rFonts w:ascii="Times New Roman" w:eastAsia="Times New Roman" w:hAnsi="Times New Roman" w:cs="Times New Roman"/>
          <w:bCs/>
          <w:sz w:val="18"/>
          <w:szCs w:val="18"/>
          <w:lang w:eastAsia="tr-TR"/>
        </w:rPr>
        <w:t>Endovasküler</w:t>
      </w:r>
      <w:proofErr w:type="spellEnd"/>
      <w:r w:rsidR="00703435" w:rsidRPr="00703435">
        <w:rPr>
          <w:rFonts w:ascii="Times New Roman" w:eastAsia="Times New Roman" w:hAnsi="Times New Roman" w:cs="Times New Roman"/>
          <w:bCs/>
          <w:sz w:val="18"/>
          <w:szCs w:val="18"/>
          <w:lang w:eastAsia="tr-TR"/>
        </w:rPr>
        <w:t>/</w:t>
      </w:r>
      <w:proofErr w:type="spellStart"/>
      <w:r w:rsidR="00703435" w:rsidRPr="00703435">
        <w:rPr>
          <w:rFonts w:ascii="Times New Roman" w:eastAsia="Times New Roman" w:hAnsi="Times New Roman" w:cs="Times New Roman"/>
          <w:bCs/>
          <w:sz w:val="18"/>
          <w:szCs w:val="18"/>
          <w:lang w:eastAsia="tr-TR"/>
        </w:rPr>
        <w:t>Nonvasküler</w:t>
      </w:r>
      <w:proofErr w:type="spellEnd"/>
      <w:r w:rsidR="00703435" w:rsidRPr="00703435">
        <w:rPr>
          <w:rFonts w:ascii="Times New Roman" w:eastAsia="Times New Roman" w:hAnsi="Times New Roman" w:cs="Times New Roman"/>
          <w:bCs/>
          <w:sz w:val="18"/>
          <w:szCs w:val="18"/>
          <w:lang w:eastAsia="tr-TR"/>
        </w:rPr>
        <w:t xml:space="preserve"> Girişimsel İşlemlere Ait Tıbbi Malzemeler (EK-3/M)” </w:t>
      </w:r>
      <w:r w:rsidR="001C729E" w:rsidRPr="00703435">
        <w:rPr>
          <w:rFonts w:ascii="Times New Roman" w:eastAsia="Times New Roman" w:hAnsi="Times New Roman" w:cs="Times New Roman"/>
          <w:bCs/>
          <w:sz w:val="18"/>
          <w:szCs w:val="18"/>
          <w:lang w:eastAsia="tr-TR"/>
        </w:rPr>
        <w:t>Listesi</w:t>
      </w:r>
      <w:r w:rsidR="00703435" w:rsidRPr="00703435">
        <w:rPr>
          <w:rFonts w:ascii="Times New Roman" w:eastAsia="Times New Roman" w:hAnsi="Times New Roman" w:cs="Times New Roman"/>
          <w:bCs/>
          <w:sz w:val="18"/>
          <w:szCs w:val="18"/>
          <w:lang w:eastAsia="tr-TR"/>
        </w:rPr>
        <w:t>nde yer alan “</w:t>
      </w:r>
      <w:r w:rsidR="00703435" w:rsidRPr="00703435">
        <w:rPr>
          <w:rFonts w:ascii="Times New Roman" w:hAnsi="Times New Roman"/>
          <w:sz w:val="18"/>
          <w:szCs w:val="18"/>
        </w:rPr>
        <w:t>GR1042</w:t>
      </w:r>
      <w:r>
        <w:rPr>
          <w:rFonts w:ascii="Times New Roman" w:hAnsi="Times New Roman"/>
          <w:sz w:val="18"/>
          <w:szCs w:val="18"/>
        </w:rPr>
        <w:t>”</w:t>
      </w:r>
      <w:r w:rsidR="00703435" w:rsidRPr="00703435">
        <w:rPr>
          <w:rFonts w:ascii="Times New Roman" w:hAnsi="Times New Roman"/>
          <w:sz w:val="18"/>
          <w:szCs w:val="18"/>
        </w:rPr>
        <w:t>,</w:t>
      </w:r>
      <w:r w:rsidR="00703435" w:rsidRPr="00703435">
        <w:rPr>
          <w:sz w:val="18"/>
          <w:szCs w:val="18"/>
        </w:rPr>
        <w:t xml:space="preserve"> </w:t>
      </w:r>
      <w:r w:rsidRPr="00BC20EA">
        <w:rPr>
          <w:rFonts w:ascii="Times New Roman" w:hAnsi="Times New Roman" w:cs="Times New Roman"/>
          <w:sz w:val="18"/>
          <w:szCs w:val="18"/>
        </w:rPr>
        <w:t>“</w:t>
      </w:r>
      <w:r w:rsidR="00703435" w:rsidRPr="00703435">
        <w:rPr>
          <w:rFonts w:ascii="Times New Roman" w:hAnsi="Times New Roman"/>
          <w:sz w:val="18"/>
          <w:szCs w:val="18"/>
        </w:rPr>
        <w:t>GR1043</w:t>
      </w:r>
      <w:r>
        <w:rPr>
          <w:rFonts w:ascii="Times New Roman" w:hAnsi="Times New Roman"/>
          <w:sz w:val="18"/>
          <w:szCs w:val="18"/>
        </w:rPr>
        <w:t>”</w:t>
      </w:r>
      <w:r w:rsidR="00703435" w:rsidRPr="00703435">
        <w:rPr>
          <w:rFonts w:ascii="Times New Roman" w:hAnsi="Times New Roman"/>
          <w:sz w:val="18"/>
          <w:szCs w:val="18"/>
        </w:rPr>
        <w:t>,</w:t>
      </w:r>
      <w:r w:rsidR="00703435" w:rsidRPr="00703435">
        <w:rPr>
          <w:sz w:val="18"/>
          <w:szCs w:val="18"/>
        </w:rPr>
        <w:t xml:space="preserve"> </w:t>
      </w:r>
      <w:r w:rsidRPr="00BC20EA">
        <w:rPr>
          <w:rFonts w:ascii="Times New Roman" w:hAnsi="Times New Roman" w:cs="Times New Roman"/>
          <w:sz w:val="18"/>
          <w:szCs w:val="18"/>
        </w:rPr>
        <w:t>“</w:t>
      </w:r>
      <w:r w:rsidR="00703435" w:rsidRPr="00703435">
        <w:rPr>
          <w:rFonts w:ascii="Times New Roman" w:hAnsi="Times New Roman"/>
          <w:sz w:val="18"/>
          <w:szCs w:val="18"/>
        </w:rPr>
        <w:t>GR1044</w:t>
      </w:r>
      <w:r>
        <w:rPr>
          <w:rFonts w:ascii="Times New Roman" w:hAnsi="Times New Roman"/>
          <w:sz w:val="18"/>
          <w:szCs w:val="18"/>
        </w:rPr>
        <w:t>”</w:t>
      </w:r>
      <w:r w:rsidR="00703435" w:rsidRPr="00703435">
        <w:rPr>
          <w:rFonts w:ascii="Times New Roman" w:hAnsi="Times New Roman"/>
          <w:sz w:val="18"/>
          <w:szCs w:val="18"/>
        </w:rPr>
        <w:t xml:space="preserve"> ve </w:t>
      </w:r>
      <w:r>
        <w:rPr>
          <w:rFonts w:ascii="Times New Roman" w:hAnsi="Times New Roman"/>
          <w:sz w:val="18"/>
          <w:szCs w:val="18"/>
        </w:rPr>
        <w:t>“</w:t>
      </w:r>
      <w:r w:rsidR="00703435" w:rsidRPr="00703435">
        <w:rPr>
          <w:rFonts w:ascii="Times New Roman" w:hAnsi="Times New Roman"/>
          <w:sz w:val="18"/>
          <w:szCs w:val="18"/>
        </w:rPr>
        <w:t>GR1045” SUT kodl</w:t>
      </w:r>
      <w:r>
        <w:rPr>
          <w:rFonts w:ascii="Times New Roman" w:hAnsi="Times New Roman"/>
          <w:sz w:val="18"/>
          <w:szCs w:val="18"/>
        </w:rPr>
        <w:t>u tıbbi malzemelerin</w:t>
      </w:r>
      <w:r w:rsidR="00703435" w:rsidRPr="00703435">
        <w:rPr>
          <w:rFonts w:ascii="Times New Roman" w:hAnsi="Times New Roman"/>
          <w:sz w:val="18"/>
          <w:szCs w:val="18"/>
        </w:rPr>
        <w:t xml:space="preserve"> </w:t>
      </w:r>
      <w:r w:rsidR="003A6D91" w:rsidRPr="00B315CE">
        <w:rPr>
          <w:rFonts w:ascii="Times New Roman" w:eastAsia="Times New Roman" w:hAnsi="Times New Roman" w:cs="Times New Roman"/>
          <w:sz w:val="18"/>
          <w:szCs w:val="18"/>
          <w:lang w:eastAsia="tr-TR"/>
        </w:rPr>
        <w:t>ödeme kriterleri ve/veya kuralları</w:t>
      </w:r>
      <w:r w:rsidR="003A6D91" w:rsidRPr="00703435">
        <w:rPr>
          <w:rFonts w:ascii="Times New Roman" w:hAnsi="Times New Roman"/>
          <w:sz w:val="18"/>
          <w:szCs w:val="18"/>
        </w:rPr>
        <w:t xml:space="preserve"> </w:t>
      </w:r>
      <w:r w:rsidR="00703435" w:rsidRPr="00703435">
        <w:rPr>
          <w:rFonts w:ascii="Times New Roman" w:hAnsi="Times New Roman"/>
          <w:sz w:val="18"/>
          <w:szCs w:val="18"/>
        </w:rPr>
        <w:t xml:space="preserve">aşağıdaki şekilde </w:t>
      </w:r>
      <w:r w:rsidR="00703435" w:rsidRPr="00703435">
        <w:rPr>
          <w:rFonts w:ascii="Times New Roman" w:eastAsia="Calibri" w:hAnsi="Times New Roman" w:cs="Times New Roman"/>
          <w:bCs/>
          <w:iCs/>
          <w:sz w:val="18"/>
          <w:szCs w:val="18"/>
        </w:rPr>
        <w:t>değiştirilmiştir.</w:t>
      </w:r>
    </w:p>
    <w:p w:rsidR="00626C92" w:rsidRDefault="00626C92" w:rsidP="00626C92">
      <w:pPr>
        <w:tabs>
          <w:tab w:val="left" w:pos="709"/>
        </w:tabs>
        <w:spacing w:after="0" w:line="240" w:lineRule="auto"/>
        <w:jc w:val="both"/>
        <w:rPr>
          <w:rFonts w:ascii="Times New Roman" w:hAnsi="Times New Roman"/>
          <w:sz w:val="18"/>
          <w:szCs w:val="18"/>
        </w:rPr>
      </w:pPr>
      <w:r>
        <w:rPr>
          <w:rFonts w:ascii="Times New Roman" w:hAnsi="Times New Roman"/>
          <w:sz w:val="18"/>
          <w:szCs w:val="18"/>
        </w:rPr>
        <w:t>“</w:t>
      </w:r>
      <w:r w:rsidR="006E07C8" w:rsidRPr="00626C92">
        <w:rPr>
          <w:rFonts w:ascii="Times New Roman" w:hAnsi="Times New Roman"/>
          <w:sz w:val="18"/>
          <w:szCs w:val="18"/>
        </w:rPr>
        <w:t xml:space="preserve">(1) </w:t>
      </w:r>
      <w:r w:rsidR="006E07C8" w:rsidRPr="009D6502">
        <w:rPr>
          <w:rFonts w:ascii="Times New Roman" w:hAnsi="Times New Roman"/>
          <w:sz w:val="18"/>
          <w:szCs w:val="18"/>
        </w:rPr>
        <w:t xml:space="preserve">1 (bir) yıldan fazla yaşam beklentisi olan hastalarda, tanısal görüntüleme yöntemleri ile objektif olarak tanımlanmış vena cava </w:t>
      </w:r>
      <w:proofErr w:type="spellStart"/>
      <w:r w:rsidR="006E07C8" w:rsidRPr="009D6502">
        <w:rPr>
          <w:rFonts w:ascii="Times New Roman" w:hAnsi="Times New Roman"/>
          <w:sz w:val="18"/>
          <w:szCs w:val="18"/>
        </w:rPr>
        <w:t>inferior</w:t>
      </w:r>
      <w:proofErr w:type="spellEnd"/>
      <w:r w:rsidR="006E07C8" w:rsidRPr="009D6502">
        <w:rPr>
          <w:rFonts w:ascii="Times New Roman" w:hAnsi="Times New Roman"/>
          <w:sz w:val="18"/>
          <w:szCs w:val="18"/>
        </w:rPr>
        <w:t xml:space="preserve"> veya </w:t>
      </w:r>
      <w:proofErr w:type="spellStart"/>
      <w:r w:rsidR="006E07C8" w:rsidRPr="009D6502">
        <w:rPr>
          <w:rFonts w:ascii="Times New Roman" w:hAnsi="Times New Roman"/>
          <w:sz w:val="18"/>
          <w:szCs w:val="18"/>
        </w:rPr>
        <w:t>ilio-femoral</w:t>
      </w:r>
      <w:proofErr w:type="spellEnd"/>
      <w:r w:rsidR="006E07C8" w:rsidRPr="009D6502">
        <w:rPr>
          <w:rFonts w:ascii="Times New Roman" w:hAnsi="Times New Roman"/>
          <w:sz w:val="18"/>
          <w:szCs w:val="18"/>
        </w:rPr>
        <w:t xml:space="preserve"> </w:t>
      </w:r>
      <w:proofErr w:type="spellStart"/>
      <w:r w:rsidR="006E07C8" w:rsidRPr="009D6502">
        <w:rPr>
          <w:rFonts w:ascii="Times New Roman" w:hAnsi="Times New Roman"/>
          <w:sz w:val="18"/>
          <w:szCs w:val="18"/>
        </w:rPr>
        <w:t>ven</w:t>
      </w:r>
      <w:proofErr w:type="spellEnd"/>
      <w:r w:rsidR="006E07C8" w:rsidRPr="009D6502">
        <w:rPr>
          <w:rFonts w:ascii="Times New Roman" w:hAnsi="Times New Roman"/>
          <w:sz w:val="18"/>
          <w:szCs w:val="18"/>
        </w:rPr>
        <w:t xml:space="preserve"> </w:t>
      </w:r>
      <w:proofErr w:type="spellStart"/>
      <w:r w:rsidR="006E07C8" w:rsidRPr="009D6502">
        <w:rPr>
          <w:rFonts w:ascii="Times New Roman" w:hAnsi="Times New Roman"/>
          <w:sz w:val="18"/>
          <w:szCs w:val="18"/>
        </w:rPr>
        <w:t>segmentlerini</w:t>
      </w:r>
      <w:proofErr w:type="spellEnd"/>
      <w:r w:rsidR="006E07C8" w:rsidRPr="009D6502">
        <w:rPr>
          <w:rFonts w:ascii="Times New Roman" w:hAnsi="Times New Roman"/>
          <w:sz w:val="18"/>
          <w:szCs w:val="18"/>
        </w:rPr>
        <w:t xml:space="preserve"> tutan ve </w:t>
      </w:r>
      <w:proofErr w:type="spellStart"/>
      <w:r w:rsidR="006E07C8" w:rsidRPr="009D6502">
        <w:rPr>
          <w:rFonts w:ascii="Times New Roman" w:hAnsi="Times New Roman"/>
          <w:sz w:val="18"/>
          <w:szCs w:val="18"/>
        </w:rPr>
        <w:t>rekanalizasyon</w:t>
      </w:r>
      <w:proofErr w:type="spellEnd"/>
      <w:r w:rsidR="006E07C8" w:rsidRPr="009D6502">
        <w:rPr>
          <w:rFonts w:ascii="Times New Roman" w:hAnsi="Times New Roman"/>
          <w:sz w:val="18"/>
          <w:szCs w:val="18"/>
        </w:rPr>
        <w:t xml:space="preserve"> gelişmemiş akut derin </w:t>
      </w:r>
      <w:proofErr w:type="spellStart"/>
      <w:r w:rsidR="006E07C8" w:rsidRPr="009D6502">
        <w:rPr>
          <w:rFonts w:ascii="Times New Roman" w:hAnsi="Times New Roman"/>
          <w:sz w:val="18"/>
          <w:szCs w:val="18"/>
        </w:rPr>
        <w:t>venöz</w:t>
      </w:r>
      <w:proofErr w:type="spellEnd"/>
      <w:r w:rsidR="006E07C8" w:rsidRPr="009D6502">
        <w:rPr>
          <w:rFonts w:ascii="Times New Roman" w:hAnsi="Times New Roman"/>
          <w:sz w:val="18"/>
          <w:szCs w:val="18"/>
        </w:rPr>
        <w:t xml:space="preserve"> </w:t>
      </w:r>
      <w:proofErr w:type="spellStart"/>
      <w:r w:rsidR="006E07C8" w:rsidRPr="009D6502">
        <w:rPr>
          <w:rFonts w:ascii="Times New Roman" w:hAnsi="Times New Roman"/>
          <w:sz w:val="18"/>
          <w:szCs w:val="18"/>
        </w:rPr>
        <w:t>tromboz</w:t>
      </w:r>
      <w:proofErr w:type="spellEnd"/>
      <w:r w:rsidR="006E07C8" w:rsidRPr="009D6502">
        <w:rPr>
          <w:rFonts w:ascii="Times New Roman" w:hAnsi="Times New Roman"/>
          <w:sz w:val="18"/>
          <w:szCs w:val="18"/>
        </w:rPr>
        <w:t xml:space="preserve"> varlığında (</w:t>
      </w:r>
      <w:r w:rsidR="006E07C8">
        <w:rPr>
          <w:rFonts w:ascii="Times New Roman" w:hAnsi="Times New Roman"/>
          <w:sz w:val="18"/>
          <w:szCs w:val="18"/>
        </w:rPr>
        <w:t>s</w:t>
      </w:r>
      <w:r w:rsidR="006E07C8" w:rsidRPr="009D6502">
        <w:rPr>
          <w:rFonts w:ascii="Times New Roman" w:hAnsi="Times New Roman"/>
          <w:sz w:val="18"/>
          <w:szCs w:val="18"/>
        </w:rPr>
        <w:t>emptomların başlangıcı itibar</w:t>
      </w:r>
      <w:r w:rsidR="00C54924">
        <w:rPr>
          <w:rFonts w:ascii="Times New Roman" w:hAnsi="Times New Roman"/>
          <w:sz w:val="18"/>
          <w:szCs w:val="18"/>
        </w:rPr>
        <w:t>ıyla</w:t>
      </w:r>
      <w:r w:rsidR="006E07C8" w:rsidRPr="009D6502">
        <w:rPr>
          <w:rFonts w:ascii="Times New Roman" w:hAnsi="Times New Roman"/>
          <w:sz w:val="18"/>
          <w:szCs w:val="18"/>
        </w:rPr>
        <w:t xml:space="preserve"> ilk 14 günde olmak kaydıyla), 2 (iki) </w:t>
      </w:r>
      <w:r w:rsidR="006E07C8">
        <w:rPr>
          <w:rFonts w:ascii="Times New Roman" w:hAnsi="Times New Roman"/>
          <w:sz w:val="18"/>
          <w:szCs w:val="18"/>
        </w:rPr>
        <w:t>r</w:t>
      </w:r>
      <w:r w:rsidR="006E07C8" w:rsidRPr="009D6502">
        <w:rPr>
          <w:rFonts w:ascii="Times New Roman" w:hAnsi="Times New Roman"/>
          <w:sz w:val="18"/>
          <w:szCs w:val="18"/>
        </w:rPr>
        <w:t xml:space="preserve">adyoloji uzmanı ile birlikte 1 (bir) </w:t>
      </w:r>
      <w:r w:rsidR="006E07C8">
        <w:rPr>
          <w:rFonts w:ascii="Times New Roman" w:hAnsi="Times New Roman"/>
          <w:sz w:val="18"/>
          <w:szCs w:val="18"/>
        </w:rPr>
        <w:t>k</w:t>
      </w:r>
      <w:r w:rsidR="006E07C8" w:rsidRPr="009D6502">
        <w:rPr>
          <w:rFonts w:ascii="Times New Roman" w:hAnsi="Times New Roman"/>
          <w:sz w:val="18"/>
          <w:szCs w:val="18"/>
        </w:rPr>
        <w:t xml:space="preserve">alp ve </w:t>
      </w:r>
      <w:r w:rsidR="006E07C8">
        <w:rPr>
          <w:rFonts w:ascii="Times New Roman" w:hAnsi="Times New Roman"/>
          <w:sz w:val="18"/>
          <w:szCs w:val="18"/>
        </w:rPr>
        <w:t>d</w:t>
      </w:r>
      <w:r w:rsidR="006E07C8" w:rsidRPr="009D6502">
        <w:rPr>
          <w:rFonts w:ascii="Times New Roman" w:hAnsi="Times New Roman"/>
          <w:sz w:val="18"/>
          <w:szCs w:val="18"/>
        </w:rPr>
        <w:t xml:space="preserve">amar </w:t>
      </w:r>
      <w:r w:rsidR="006E07C8">
        <w:rPr>
          <w:rFonts w:ascii="Times New Roman" w:hAnsi="Times New Roman"/>
          <w:sz w:val="18"/>
          <w:szCs w:val="18"/>
        </w:rPr>
        <w:t>c</w:t>
      </w:r>
      <w:r w:rsidR="006E07C8" w:rsidRPr="009D6502">
        <w:rPr>
          <w:rFonts w:ascii="Times New Roman" w:hAnsi="Times New Roman"/>
          <w:sz w:val="18"/>
          <w:szCs w:val="18"/>
        </w:rPr>
        <w:t xml:space="preserve">errahisi uzmanı veya 1 (bir) </w:t>
      </w:r>
      <w:r w:rsidR="006E07C8">
        <w:rPr>
          <w:rFonts w:ascii="Times New Roman" w:hAnsi="Times New Roman"/>
          <w:sz w:val="18"/>
          <w:szCs w:val="18"/>
        </w:rPr>
        <w:t>k</w:t>
      </w:r>
      <w:r w:rsidR="006E07C8" w:rsidRPr="009D6502">
        <w:rPr>
          <w:rFonts w:ascii="Times New Roman" w:hAnsi="Times New Roman"/>
          <w:sz w:val="18"/>
          <w:szCs w:val="18"/>
        </w:rPr>
        <w:t xml:space="preserve">ardiyoloji uzmanının yer aldığı sağlık kurulu raporu ile belgelenmesi halinde her </w:t>
      </w:r>
      <w:proofErr w:type="spellStart"/>
      <w:r w:rsidR="006E07C8" w:rsidRPr="009D6502">
        <w:rPr>
          <w:rFonts w:ascii="Times New Roman" w:hAnsi="Times New Roman"/>
          <w:sz w:val="18"/>
          <w:szCs w:val="18"/>
        </w:rPr>
        <w:t>ekstremite</w:t>
      </w:r>
      <w:proofErr w:type="spellEnd"/>
      <w:r w:rsidR="006E07C8" w:rsidRPr="009D6502">
        <w:rPr>
          <w:rFonts w:ascii="Times New Roman" w:hAnsi="Times New Roman"/>
          <w:sz w:val="18"/>
          <w:szCs w:val="18"/>
        </w:rPr>
        <w:t xml:space="preserve"> için birer (1) ade</w:t>
      </w:r>
      <w:r w:rsidR="006E07C8">
        <w:rPr>
          <w:rFonts w:ascii="Times New Roman" w:hAnsi="Times New Roman"/>
          <w:sz w:val="18"/>
          <w:szCs w:val="18"/>
        </w:rPr>
        <w:t>d</w:t>
      </w:r>
      <w:r w:rsidR="006E07C8" w:rsidRPr="009D6502">
        <w:rPr>
          <w:rFonts w:ascii="Times New Roman" w:hAnsi="Times New Roman"/>
          <w:sz w:val="18"/>
          <w:szCs w:val="18"/>
        </w:rPr>
        <w:t>inin bedeli Kurumca karşılanır</w:t>
      </w:r>
      <w:r w:rsidR="006E07C8">
        <w:rPr>
          <w:rFonts w:ascii="Times New Roman" w:hAnsi="Times New Roman"/>
          <w:sz w:val="18"/>
          <w:szCs w:val="18"/>
        </w:rPr>
        <w:t>.”</w:t>
      </w:r>
    </w:p>
    <w:p w:rsidR="003B71B6" w:rsidRPr="003B71B6" w:rsidRDefault="003B71B6" w:rsidP="008E0B05">
      <w:pPr>
        <w:spacing w:after="0" w:line="240" w:lineRule="auto"/>
        <w:ind w:firstLine="708"/>
        <w:jc w:val="both"/>
        <w:rPr>
          <w:rFonts w:ascii="Times New Roman" w:eastAsia="Calibri" w:hAnsi="Times New Roman" w:cs="Times New Roman"/>
          <w:sz w:val="18"/>
          <w:szCs w:val="18"/>
        </w:rPr>
      </w:pPr>
      <w:r w:rsidRPr="003B71B6">
        <w:rPr>
          <w:rFonts w:ascii="Times New Roman" w:eastAsia="Times New Roman" w:hAnsi="Times New Roman" w:cs="Times New Roman"/>
          <w:b/>
          <w:bCs/>
          <w:sz w:val="18"/>
          <w:szCs w:val="18"/>
          <w:lang w:eastAsia="tr-TR"/>
        </w:rPr>
        <w:t xml:space="preserve">MADDE </w:t>
      </w:r>
      <w:r>
        <w:rPr>
          <w:rFonts w:ascii="Times New Roman" w:eastAsia="Times New Roman" w:hAnsi="Times New Roman" w:cs="Times New Roman"/>
          <w:b/>
          <w:bCs/>
          <w:sz w:val="18"/>
          <w:szCs w:val="18"/>
          <w:lang w:eastAsia="tr-TR"/>
        </w:rPr>
        <w:t>16</w:t>
      </w:r>
      <w:r w:rsidRPr="003B71B6">
        <w:rPr>
          <w:rFonts w:ascii="Times New Roman" w:eastAsia="Times New Roman" w:hAnsi="Times New Roman" w:cs="Times New Roman"/>
          <w:b/>
          <w:bCs/>
          <w:sz w:val="18"/>
          <w:szCs w:val="18"/>
          <w:lang w:eastAsia="tr-TR"/>
        </w:rPr>
        <w:t xml:space="preserve">- </w:t>
      </w:r>
      <w:r w:rsidRPr="003B71B6">
        <w:rPr>
          <w:rFonts w:ascii="Times New Roman" w:eastAsia="Calibri" w:hAnsi="Times New Roman" w:cs="Times New Roman"/>
          <w:sz w:val="18"/>
          <w:szCs w:val="18"/>
        </w:rPr>
        <w:t>Aynı Tebliğ eki;</w:t>
      </w:r>
    </w:p>
    <w:p w:rsidR="003B71B6" w:rsidRPr="003B71B6" w:rsidRDefault="003B71B6" w:rsidP="003B71B6">
      <w:pPr>
        <w:spacing w:after="0" w:line="240" w:lineRule="auto"/>
        <w:ind w:firstLine="709"/>
        <w:jc w:val="both"/>
        <w:rPr>
          <w:rFonts w:ascii="Times New Roman" w:eastAsia="Calibri" w:hAnsi="Times New Roman" w:cs="Times New Roman"/>
          <w:sz w:val="18"/>
          <w:szCs w:val="18"/>
        </w:rPr>
      </w:pPr>
      <w:r w:rsidRPr="003B71B6">
        <w:rPr>
          <w:rFonts w:ascii="Times New Roman" w:eastAsia="Calibri" w:hAnsi="Times New Roman" w:cs="Times New Roman"/>
          <w:sz w:val="18"/>
          <w:szCs w:val="18"/>
        </w:rPr>
        <w:t>a) “Bedeli Ödenecek İlaçlar Listesi (EK-4/A)” Ek-1’deki şekilde,</w:t>
      </w:r>
    </w:p>
    <w:p w:rsidR="003B71B6" w:rsidRPr="003B71B6" w:rsidRDefault="003B71B6" w:rsidP="003B71B6">
      <w:pPr>
        <w:spacing w:after="0" w:line="240" w:lineRule="auto"/>
        <w:ind w:firstLine="709"/>
        <w:jc w:val="both"/>
        <w:rPr>
          <w:rFonts w:ascii="Times New Roman" w:eastAsia="Calibri" w:hAnsi="Times New Roman" w:cs="Times New Roman"/>
          <w:sz w:val="18"/>
          <w:szCs w:val="18"/>
        </w:rPr>
      </w:pPr>
      <w:r w:rsidRPr="003B71B6">
        <w:rPr>
          <w:rFonts w:ascii="Times New Roman" w:eastAsia="Calibri" w:hAnsi="Times New Roman" w:cs="Times New Roman"/>
          <w:sz w:val="18"/>
          <w:szCs w:val="18"/>
        </w:rPr>
        <w:t xml:space="preserve">b) “Hastalığa Özel (Doğuştan </w:t>
      </w:r>
      <w:proofErr w:type="spellStart"/>
      <w:r w:rsidRPr="003B71B6">
        <w:rPr>
          <w:rFonts w:ascii="Times New Roman" w:eastAsia="Calibri" w:hAnsi="Times New Roman" w:cs="Times New Roman"/>
          <w:sz w:val="18"/>
          <w:szCs w:val="18"/>
        </w:rPr>
        <w:t>Metabolik</w:t>
      </w:r>
      <w:proofErr w:type="spellEnd"/>
      <w:r w:rsidRPr="003B71B6">
        <w:rPr>
          <w:rFonts w:ascii="Times New Roman" w:eastAsia="Calibri" w:hAnsi="Times New Roman" w:cs="Times New Roman"/>
          <w:sz w:val="18"/>
          <w:szCs w:val="18"/>
        </w:rPr>
        <w:t xml:space="preserve"> Hastalıklar, </w:t>
      </w:r>
      <w:proofErr w:type="spellStart"/>
      <w:r w:rsidRPr="003B71B6">
        <w:rPr>
          <w:rFonts w:ascii="Times New Roman" w:eastAsia="Calibri" w:hAnsi="Times New Roman" w:cs="Times New Roman"/>
          <w:sz w:val="18"/>
          <w:szCs w:val="18"/>
        </w:rPr>
        <w:t>Kistik</w:t>
      </w:r>
      <w:proofErr w:type="spellEnd"/>
      <w:r w:rsidRPr="003B71B6">
        <w:rPr>
          <w:rFonts w:ascii="Times New Roman" w:eastAsia="Calibri" w:hAnsi="Times New Roman" w:cs="Times New Roman"/>
          <w:sz w:val="18"/>
          <w:szCs w:val="18"/>
        </w:rPr>
        <w:t xml:space="preserve"> </w:t>
      </w:r>
      <w:proofErr w:type="spellStart"/>
      <w:r w:rsidRPr="003B71B6">
        <w:rPr>
          <w:rFonts w:ascii="Times New Roman" w:eastAsia="Calibri" w:hAnsi="Times New Roman" w:cs="Times New Roman"/>
          <w:sz w:val="18"/>
          <w:szCs w:val="18"/>
        </w:rPr>
        <w:t>Fibrozis</w:t>
      </w:r>
      <w:proofErr w:type="spellEnd"/>
      <w:r w:rsidRPr="003B71B6">
        <w:rPr>
          <w:rFonts w:ascii="Times New Roman" w:eastAsia="Calibri" w:hAnsi="Times New Roman" w:cs="Times New Roman"/>
          <w:sz w:val="18"/>
          <w:szCs w:val="18"/>
        </w:rPr>
        <w:t xml:space="preserve"> ve İnek Sütü Alerjisi) Diyet Ürünleri ile Tıbbi Mamalar Listesi (EK-4/B) Ek-2’deki şekilde,</w:t>
      </w:r>
    </w:p>
    <w:p w:rsidR="003B71B6" w:rsidRDefault="003B71B6" w:rsidP="003B71B6">
      <w:pPr>
        <w:spacing w:after="0" w:line="240" w:lineRule="auto"/>
        <w:ind w:firstLine="708"/>
        <w:jc w:val="both"/>
        <w:rPr>
          <w:rFonts w:ascii="Times New Roman" w:eastAsia="Calibri" w:hAnsi="Times New Roman" w:cs="Times New Roman"/>
          <w:sz w:val="18"/>
          <w:szCs w:val="18"/>
        </w:rPr>
      </w:pPr>
      <w:proofErr w:type="gramStart"/>
      <w:r w:rsidRPr="003B71B6">
        <w:rPr>
          <w:rFonts w:ascii="Times New Roman" w:eastAsia="Calibri" w:hAnsi="Times New Roman" w:cs="Times New Roman"/>
          <w:sz w:val="18"/>
          <w:szCs w:val="18"/>
        </w:rPr>
        <w:t>değiştirilmiştir</w:t>
      </w:r>
      <w:proofErr w:type="gramEnd"/>
      <w:r w:rsidRPr="003B71B6">
        <w:rPr>
          <w:rFonts w:ascii="Times New Roman" w:eastAsia="Calibri" w:hAnsi="Times New Roman" w:cs="Times New Roman"/>
          <w:sz w:val="18"/>
          <w:szCs w:val="18"/>
        </w:rPr>
        <w:t>.</w:t>
      </w:r>
    </w:p>
    <w:p w:rsidR="001D0E91" w:rsidRPr="003B71B6" w:rsidRDefault="003B71B6" w:rsidP="003B71B6">
      <w:pPr>
        <w:spacing w:after="0" w:line="240" w:lineRule="auto"/>
        <w:jc w:val="both"/>
        <w:rPr>
          <w:rFonts w:ascii="Times New Roman" w:eastAsia="Calibri" w:hAnsi="Times New Roman" w:cs="Times New Roman"/>
          <w:sz w:val="18"/>
          <w:szCs w:val="18"/>
        </w:rPr>
      </w:pPr>
      <w:r>
        <w:rPr>
          <w:rFonts w:ascii="Times New Roman" w:eastAsia="Times New Roman" w:hAnsi="Times New Roman" w:cs="Times New Roman"/>
          <w:b/>
          <w:bCs/>
          <w:sz w:val="18"/>
          <w:szCs w:val="18"/>
          <w:lang w:eastAsia="tr-TR"/>
        </w:rPr>
        <w:t xml:space="preserve">                </w:t>
      </w:r>
      <w:r w:rsidR="001D0E91" w:rsidRPr="00607F54">
        <w:rPr>
          <w:rFonts w:ascii="Times New Roman" w:eastAsia="Times New Roman" w:hAnsi="Times New Roman" w:cs="Times New Roman"/>
          <w:b/>
          <w:bCs/>
          <w:sz w:val="18"/>
          <w:szCs w:val="18"/>
          <w:lang w:eastAsia="tr-TR"/>
        </w:rPr>
        <w:t xml:space="preserve">MADDE </w:t>
      </w:r>
      <w:r w:rsidR="001831E7">
        <w:rPr>
          <w:rFonts w:ascii="Times New Roman" w:eastAsia="Times New Roman" w:hAnsi="Times New Roman" w:cs="Times New Roman"/>
          <w:b/>
          <w:bCs/>
          <w:sz w:val="18"/>
          <w:szCs w:val="18"/>
          <w:lang w:eastAsia="tr-TR"/>
        </w:rPr>
        <w:t>1</w:t>
      </w:r>
      <w:r w:rsidR="00F94DEA">
        <w:rPr>
          <w:rFonts w:ascii="Times New Roman" w:eastAsia="Times New Roman" w:hAnsi="Times New Roman" w:cs="Times New Roman"/>
          <w:b/>
          <w:bCs/>
          <w:sz w:val="18"/>
          <w:szCs w:val="18"/>
          <w:lang w:eastAsia="tr-TR"/>
        </w:rPr>
        <w:t>7</w:t>
      </w:r>
      <w:r w:rsidR="001D0E91" w:rsidRPr="00607F54">
        <w:rPr>
          <w:rFonts w:ascii="Times New Roman" w:eastAsia="Times New Roman" w:hAnsi="Times New Roman" w:cs="Times New Roman"/>
          <w:b/>
          <w:bCs/>
          <w:sz w:val="18"/>
          <w:szCs w:val="18"/>
          <w:lang w:eastAsia="tr-TR"/>
        </w:rPr>
        <w:t>-</w:t>
      </w:r>
      <w:r w:rsidR="001D0E91" w:rsidRPr="00607F54">
        <w:rPr>
          <w:rFonts w:ascii="Times New Roman" w:eastAsia="Times New Roman" w:hAnsi="Times New Roman" w:cs="Times New Roman"/>
          <w:bCs/>
          <w:sz w:val="18"/>
          <w:szCs w:val="18"/>
          <w:lang w:eastAsia="tr-TR"/>
        </w:rPr>
        <w:t xml:space="preserve"> Aynı Tebliğ eki “Hasta Katılım Payından Muaf İlaçlar Listesi (EK-4/D)” </w:t>
      </w:r>
      <w:proofErr w:type="spellStart"/>
      <w:r w:rsidR="001D0E91" w:rsidRPr="00607F54">
        <w:rPr>
          <w:rFonts w:ascii="Times New Roman" w:eastAsia="Times New Roman" w:hAnsi="Times New Roman" w:cs="Times New Roman"/>
          <w:bCs/>
          <w:sz w:val="18"/>
          <w:szCs w:val="18"/>
          <w:lang w:eastAsia="tr-TR"/>
        </w:rPr>
        <w:t>nde</w:t>
      </w:r>
      <w:proofErr w:type="spellEnd"/>
      <w:r w:rsidR="001D0E91" w:rsidRPr="00607F54">
        <w:rPr>
          <w:rFonts w:ascii="Times New Roman" w:eastAsia="Times New Roman" w:hAnsi="Times New Roman" w:cs="Times New Roman"/>
          <w:bCs/>
          <w:sz w:val="18"/>
          <w:szCs w:val="18"/>
          <w:lang w:eastAsia="tr-TR"/>
        </w:rPr>
        <w:t xml:space="preserve"> aşağıdaki düzenlemeler yapılmıştır.</w:t>
      </w:r>
    </w:p>
    <w:p w:rsidR="001D0E91" w:rsidRDefault="001D0E91" w:rsidP="00040EBD">
      <w:pPr>
        <w:pStyle w:val="ListeParagraf"/>
        <w:tabs>
          <w:tab w:val="left" w:pos="993"/>
        </w:tabs>
        <w:ind w:left="0" w:firstLine="709"/>
        <w:jc w:val="both"/>
        <w:rPr>
          <w:rFonts w:ascii="Times New Roman" w:eastAsia="Times New Roman" w:hAnsi="Times New Roman" w:cs="Times New Roman"/>
          <w:bCs/>
          <w:sz w:val="18"/>
          <w:szCs w:val="18"/>
          <w:lang w:eastAsia="tr-TR"/>
        </w:rPr>
      </w:pPr>
      <w:bookmarkStart w:id="11" w:name="_Hlk55306872"/>
      <w:r w:rsidRPr="009365D3">
        <w:rPr>
          <w:rFonts w:ascii="Times New Roman" w:eastAsia="Times New Roman" w:hAnsi="Times New Roman" w:cs="Times New Roman"/>
          <w:bCs/>
          <w:sz w:val="18"/>
          <w:szCs w:val="18"/>
          <w:lang w:eastAsia="tr-TR"/>
        </w:rPr>
        <w:t xml:space="preserve">a) </w:t>
      </w:r>
      <w:bookmarkStart w:id="12" w:name="_Hlk55289638"/>
      <w:r w:rsidRPr="009365D3">
        <w:rPr>
          <w:rFonts w:ascii="Times New Roman" w:eastAsia="Times New Roman" w:hAnsi="Times New Roman" w:cs="Times New Roman"/>
          <w:bCs/>
          <w:sz w:val="18"/>
          <w:szCs w:val="18"/>
          <w:lang w:eastAsia="tr-TR"/>
        </w:rPr>
        <w:t>Listenin</w:t>
      </w:r>
      <w:bookmarkEnd w:id="12"/>
      <w:r w:rsidRPr="009365D3">
        <w:rPr>
          <w:rFonts w:ascii="Times New Roman" w:eastAsia="Times New Roman" w:hAnsi="Times New Roman" w:cs="Times New Roman"/>
          <w:bCs/>
          <w:sz w:val="18"/>
          <w:szCs w:val="18"/>
          <w:lang w:eastAsia="tr-TR"/>
        </w:rPr>
        <w:t xml:space="preserve"> 9.1.5 numaralı alt maddesinde yer alan “</w:t>
      </w:r>
      <w:r w:rsidR="003370C9" w:rsidRPr="009365D3">
        <w:rPr>
          <w:rFonts w:ascii="Times New Roman" w:eastAsia="Times New Roman" w:hAnsi="Times New Roman" w:cs="Times New Roman"/>
          <w:bCs/>
          <w:sz w:val="18"/>
          <w:szCs w:val="18"/>
          <w:lang w:eastAsia="tr-TR"/>
        </w:rPr>
        <w:t>(</w:t>
      </w:r>
      <w:r w:rsidRPr="009365D3">
        <w:rPr>
          <w:rFonts w:ascii="Times New Roman" w:eastAsia="Times New Roman" w:hAnsi="Times New Roman" w:cs="Times New Roman"/>
          <w:b/>
          <w:bCs/>
          <w:sz w:val="18"/>
          <w:szCs w:val="18"/>
          <w:lang w:eastAsia="tr-TR"/>
        </w:rPr>
        <w:t>M08.0</w:t>
      </w:r>
      <w:r w:rsidR="003370C9" w:rsidRPr="009365D3">
        <w:rPr>
          <w:rFonts w:ascii="Times New Roman" w:eastAsia="Times New Roman" w:hAnsi="Times New Roman" w:cs="Times New Roman"/>
          <w:b/>
          <w:bCs/>
          <w:sz w:val="18"/>
          <w:szCs w:val="18"/>
          <w:lang w:eastAsia="tr-TR"/>
        </w:rPr>
        <w:t>)</w:t>
      </w:r>
      <w:r w:rsidRPr="009365D3">
        <w:rPr>
          <w:rFonts w:ascii="Times New Roman" w:eastAsia="Times New Roman" w:hAnsi="Times New Roman" w:cs="Times New Roman"/>
          <w:bCs/>
          <w:sz w:val="18"/>
          <w:szCs w:val="18"/>
          <w:lang w:eastAsia="tr-TR"/>
        </w:rPr>
        <w:t>” ibaresinden sonra gelmek üzere “</w:t>
      </w:r>
      <w:r w:rsidR="009436C7" w:rsidRPr="009365D3">
        <w:rPr>
          <w:rFonts w:ascii="Times New Roman" w:eastAsia="Times New Roman" w:hAnsi="Times New Roman" w:cs="Times New Roman"/>
          <w:bCs/>
          <w:sz w:val="18"/>
          <w:szCs w:val="18"/>
          <w:lang w:eastAsia="tr-TR"/>
        </w:rPr>
        <w:t>(</w:t>
      </w:r>
      <w:r w:rsidRPr="009365D3">
        <w:rPr>
          <w:rFonts w:ascii="Times New Roman" w:eastAsia="Times New Roman" w:hAnsi="Times New Roman" w:cs="Times New Roman"/>
          <w:b/>
          <w:bCs/>
          <w:sz w:val="18"/>
          <w:szCs w:val="18"/>
          <w:lang w:eastAsia="tr-TR"/>
        </w:rPr>
        <w:t>M08.2-M08.3</w:t>
      </w:r>
      <w:r w:rsidR="003370C9" w:rsidRPr="009365D3">
        <w:rPr>
          <w:rFonts w:ascii="Times New Roman" w:eastAsia="Times New Roman" w:hAnsi="Times New Roman" w:cs="Times New Roman"/>
          <w:b/>
          <w:bCs/>
          <w:sz w:val="18"/>
          <w:szCs w:val="18"/>
          <w:lang w:eastAsia="tr-TR"/>
        </w:rPr>
        <w:t>)</w:t>
      </w:r>
      <w:r w:rsidRPr="009365D3">
        <w:rPr>
          <w:rFonts w:ascii="Times New Roman" w:eastAsia="Times New Roman" w:hAnsi="Times New Roman" w:cs="Times New Roman"/>
          <w:bCs/>
          <w:sz w:val="18"/>
          <w:szCs w:val="18"/>
          <w:lang w:eastAsia="tr-TR"/>
        </w:rPr>
        <w:t>”</w:t>
      </w:r>
      <w:r w:rsidR="00040EBD">
        <w:rPr>
          <w:rFonts w:ascii="Times New Roman" w:eastAsia="Times New Roman" w:hAnsi="Times New Roman" w:cs="Times New Roman"/>
          <w:bCs/>
          <w:sz w:val="18"/>
          <w:szCs w:val="18"/>
          <w:lang w:eastAsia="tr-TR"/>
        </w:rPr>
        <w:t xml:space="preserve"> </w:t>
      </w:r>
      <w:r w:rsidRPr="00607F54">
        <w:rPr>
          <w:rFonts w:ascii="Times New Roman" w:eastAsia="Times New Roman" w:hAnsi="Times New Roman" w:cs="Times New Roman"/>
          <w:bCs/>
          <w:sz w:val="18"/>
          <w:szCs w:val="18"/>
          <w:lang w:eastAsia="tr-TR"/>
        </w:rPr>
        <w:t xml:space="preserve">ibaresi </w:t>
      </w:r>
      <w:r w:rsidR="00040EBD">
        <w:rPr>
          <w:rFonts w:ascii="Times New Roman" w:eastAsia="Times New Roman" w:hAnsi="Times New Roman" w:cs="Times New Roman"/>
          <w:bCs/>
          <w:sz w:val="18"/>
          <w:szCs w:val="18"/>
          <w:lang w:eastAsia="tr-TR"/>
        </w:rPr>
        <w:t>eklenmiştir.</w:t>
      </w:r>
    </w:p>
    <w:bookmarkEnd w:id="11"/>
    <w:p w:rsidR="001D0E91" w:rsidRDefault="00040EBD" w:rsidP="0011594E">
      <w:pPr>
        <w:pStyle w:val="ListeParagraf"/>
        <w:tabs>
          <w:tab w:val="left" w:pos="993"/>
        </w:tabs>
        <w:spacing w:after="0" w:line="240" w:lineRule="auto"/>
        <w:ind w:left="0" w:firstLine="709"/>
        <w:jc w:val="both"/>
        <w:rPr>
          <w:rFonts w:ascii="Times New Roman" w:eastAsia="Times New Roman" w:hAnsi="Times New Roman" w:cs="Times New Roman"/>
          <w:bCs/>
          <w:sz w:val="18"/>
          <w:szCs w:val="18"/>
          <w:lang w:eastAsia="tr-TR"/>
        </w:rPr>
      </w:pPr>
      <w:r w:rsidRPr="003B71B6">
        <w:rPr>
          <w:rFonts w:ascii="Times New Roman" w:eastAsia="Times New Roman" w:hAnsi="Times New Roman" w:cs="Times New Roman"/>
          <w:bCs/>
          <w:sz w:val="18"/>
          <w:szCs w:val="18"/>
          <w:lang w:eastAsia="tr-TR"/>
        </w:rPr>
        <w:t xml:space="preserve">b) Listenin </w:t>
      </w:r>
      <w:r w:rsidR="001D0E91" w:rsidRPr="003B71B6">
        <w:rPr>
          <w:rFonts w:ascii="Times New Roman" w:eastAsia="Times New Roman" w:hAnsi="Times New Roman" w:cs="Times New Roman"/>
          <w:bCs/>
          <w:sz w:val="18"/>
          <w:szCs w:val="18"/>
          <w:lang w:eastAsia="tr-TR"/>
        </w:rPr>
        <w:t>9.1.5</w:t>
      </w:r>
      <w:r w:rsidR="00B4317D" w:rsidRPr="003B71B6">
        <w:rPr>
          <w:rFonts w:ascii="Times New Roman" w:eastAsia="Times New Roman" w:hAnsi="Times New Roman" w:cs="Times New Roman"/>
          <w:bCs/>
          <w:sz w:val="18"/>
          <w:szCs w:val="18"/>
          <w:lang w:eastAsia="tr-TR"/>
        </w:rPr>
        <w:t xml:space="preserve"> </w:t>
      </w:r>
      <w:r w:rsidRPr="003B71B6">
        <w:rPr>
          <w:rFonts w:ascii="Times New Roman" w:eastAsia="Times New Roman" w:hAnsi="Times New Roman" w:cs="Times New Roman"/>
          <w:bCs/>
          <w:sz w:val="18"/>
          <w:szCs w:val="18"/>
          <w:lang w:eastAsia="tr-TR"/>
        </w:rPr>
        <w:t>numaralı alt</w:t>
      </w:r>
      <w:r w:rsidRPr="00607F54">
        <w:rPr>
          <w:rFonts w:ascii="Times New Roman" w:eastAsia="Times New Roman" w:hAnsi="Times New Roman" w:cs="Times New Roman"/>
          <w:bCs/>
          <w:sz w:val="18"/>
          <w:szCs w:val="18"/>
          <w:lang w:eastAsia="tr-TR"/>
        </w:rPr>
        <w:t xml:space="preserve"> maddesinde</w:t>
      </w:r>
      <w:r w:rsidR="001D0E91" w:rsidRPr="00607F54">
        <w:rPr>
          <w:rFonts w:ascii="Times New Roman" w:eastAsia="Times New Roman" w:hAnsi="Times New Roman" w:cs="Times New Roman"/>
          <w:bCs/>
          <w:sz w:val="18"/>
          <w:szCs w:val="18"/>
          <w:lang w:eastAsia="tr-TR"/>
        </w:rPr>
        <w:t xml:space="preserve"> yer alan tabloya “</w:t>
      </w:r>
      <w:r w:rsidR="001D0E91" w:rsidRPr="00040EBD">
        <w:rPr>
          <w:rFonts w:ascii="Times New Roman" w:eastAsia="Times New Roman" w:hAnsi="Times New Roman" w:cs="Times New Roman"/>
          <w:b/>
          <w:bCs/>
          <w:sz w:val="18"/>
          <w:szCs w:val="18"/>
          <w:lang w:eastAsia="tr-TR"/>
        </w:rPr>
        <w:t>M08.0</w:t>
      </w:r>
      <w:r w:rsidR="001D0E91" w:rsidRPr="00607F54">
        <w:rPr>
          <w:rFonts w:ascii="Times New Roman" w:eastAsia="Times New Roman" w:hAnsi="Times New Roman" w:cs="Times New Roman"/>
          <w:bCs/>
          <w:sz w:val="18"/>
          <w:szCs w:val="18"/>
          <w:lang w:eastAsia="tr-TR"/>
        </w:rPr>
        <w:t xml:space="preserve">” </w:t>
      </w:r>
      <w:r w:rsidR="00C54924">
        <w:rPr>
          <w:rFonts w:ascii="Times New Roman" w:eastAsia="Times New Roman" w:hAnsi="Times New Roman" w:cs="Times New Roman"/>
          <w:bCs/>
          <w:sz w:val="18"/>
          <w:szCs w:val="18"/>
          <w:lang w:eastAsia="tr-TR"/>
        </w:rPr>
        <w:t>satırından</w:t>
      </w:r>
      <w:r w:rsidR="001D0E91" w:rsidRPr="00607F54">
        <w:rPr>
          <w:rFonts w:ascii="Times New Roman" w:eastAsia="Times New Roman" w:hAnsi="Times New Roman" w:cs="Times New Roman"/>
          <w:bCs/>
          <w:sz w:val="18"/>
          <w:szCs w:val="18"/>
          <w:lang w:eastAsia="tr-TR"/>
        </w:rPr>
        <w:t xml:space="preserve"> sonra gelmek üzere aşağıdaki</w:t>
      </w:r>
      <w:r w:rsidR="0011594E">
        <w:rPr>
          <w:rFonts w:ascii="Times New Roman" w:eastAsia="Times New Roman" w:hAnsi="Times New Roman" w:cs="Times New Roman"/>
          <w:bCs/>
          <w:sz w:val="18"/>
          <w:szCs w:val="18"/>
          <w:lang w:eastAsia="tr-TR"/>
        </w:rPr>
        <w:t xml:space="preserve"> </w:t>
      </w:r>
      <w:r w:rsidR="001D0E91" w:rsidRPr="00607F54">
        <w:rPr>
          <w:rFonts w:ascii="Times New Roman" w:eastAsia="Times New Roman" w:hAnsi="Times New Roman" w:cs="Times New Roman"/>
          <w:bCs/>
          <w:sz w:val="18"/>
          <w:szCs w:val="18"/>
          <w:lang w:eastAsia="tr-TR"/>
        </w:rPr>
        <w:t>satırlar eklenmiştir.</w:t>
      </w:r>
    </w:p>
    <w:tbl>
      <w:tblPr>
        <w:tblpPr w:leftFromText="141" w:rightFromText="141" w:vertAnchor="text" w:horzAnchor="margin" w:tblpY="238"/>
        <w:tblOverlap w:val="neve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8154"/>
      </w:tblGrid>
      <w:tr w:rsidR="00040EBD" w:rsidRPr="00607F54" w:rsidTr="00040EBD">
        <w:trPr>
          <w:trHeight w:val="149"/>
        </w:trPr>
        <w:tc>
          <w:tcPr>
            <w:tcW w:w="846" w:type="dxa"/>
            <w:noWrap/>
          </w:tcPr>
          <w:p w:rsidR="00040EBD" w:rsidRPr="00040EBD" w:rsidRDefault="00040EBD" w:rsidP="00040EBD">
            <w:pPr>
              <w:spacing w:line="276" w:lineRule="auto"/>
              <w:jc w:val="both"/>
              <w:rPr>
                <w:rFonts w:ascii="Times New Roman" w:eastAsia="Times New Roman" w:hAnsi="Times New Roman" w:cs="Times New Roman"/>
                <w:b/>
                <w:bCs/>
                <w:sz w:val="18"/>
                <w:szCs w:val="18"/>
                <w:lang w:eastAsia="tr-TR"/>
              </w:rPr>
            </w:pPr>
            <w:r w:rsidRPr="00040EBD">
              <w:rPr>
                <w:rFonts w:ascii="Times New Roman" w:eastAsia="Times New Roman" w:hAnsi="Times New Roman" w:cs="Times New Roman"/>
                <w:b/>
                <w:bCs/>
                <w:sz w:val="18"/>
                <w:szCs w:val="18"/>
                <w:lang w:eastAsia="tr-TR"/>
              </w:rPr>
              <w:t>M08.2</w:t>
            </w:r>
          </w:p>
        </w:tc>
        <w:tc>
          <w:tcPr>
            <w:tcW w:w="8154" w:type="dxa"/>
            <w:noWrap/>
          </w:tcPr>
          <w:p w:rsidR="00040EBD" w:rsidRPr="00607F54" w:rsidRDefault="00040EBD" w:rsidP="00040EBD">
            <w:pPr>
              <w:spacing w:line="276" w:lineRule="auto"/>
              <w:jc w:val="both"/>
              <w:rPr>
                <w:rFonts w:ascii="Times New Roman" w:eastAsia="Times New Roman" w:hAnsi="Times New Roman" w:cs="Times New Roman"/>
                <w:bCs/>
                <w:sz w:val="18"/>
                <w:szCs w:val="18"/>
                <w:lang w:eastAsia="tr-TR"/>
              </w:rPr>
            </w:pPr>
            <w:proofErr w:type="spellStart"/>
            <w:r w:rsidRPr="00607F54">
              <w:rPr>
                <w:rFonts w:ascii="Times New Roman" w:eastAsia="Times New Roman" w:hAnsi="Times New Roman" w:cs="Times New Roman"/>
                <w:bCs/>
                <w:sz w:val="18"/>
                <w:szCs w:val="18"/>
                <w:lang w:eastAsia="tr-TR"/>
              </w:rPr>
              <w:t>Juvenil</w:t>
            </w:r>
            <w:proofErr w:type="spellEnd"/>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artrit</w:t>
            </w:r>
            <w:proofErr w:type="spellEnd"/>
            <w:r w:rsidRPr="00607F54">
              <w:rPr>
                <w:rFonts w:ascii="Times New Roman" w:eastAsia="Times New Roman" w:hAnsi="Times New Roman" w:cs="Times New Roman"/>
                <w:bCs/>
                <w:sz w:val="18"/>
                <w:szCs w:val="18"/>
                <w:lang w:eastAsia="tr-TR"/>
              </w:rPr>
              <w:t>, sistemik başlangıçlı</w:t>
            </w:r>
          </w:p>
        </w:tc>
      </w:tr>
      <w:tr w:rsidR="00040EBD" w:rsidRPr="00607F54" w:rsidTr="00040EBD">
        <w:trPr>
          <w:trHeight w:val="152"/>
        </w:trPr>
        <w:tc>
          <w:tcPr>
            <w:tcW w:w="846" w:type="dxa"/>
            <w:noWrap/>
          </w:tcPr>
          <w:p w:rsidR="00040EBD" w:rsidRPr="00040EBD" w:rsidRDefault="00040EBD" w:rsidP="00040EBD">
            <w:pPr>
              <w:spacing w:line="276" w:lineRule="auto"/>
              <w:jc w:val="both"/>
              <w:rPr>
                <w:rFonts w:ascii="Times New Roman" w:eastAsia="Times New Roman" w:hAnsi="Times New Roman" w:cs="Times New Roman"/>
                <w:b/>
                <w:bCs/>
                <w:sz w:val="18"/>
                <w:szCs w:val="18"/>
                <w:lang w:eastAsia="tr-TR"/>
              </w:rPr>
            </w:pPr>
            <w:r w:rsidRPr="00040EBD">
              <w:rPr>
                <w:rFonts w:ascii="Times New Roman" w:eastAsia="Times New Roman" w:hAnsi="Times New Roman" w:cs="Times New Roman"/>
                <w:b/>
                <w:bCs/>
                <w:sz w:val="18"/>
                <w:szCs w:val="18"/>
                <w:lang w:eastAsia="tr-TR"/>
              </w:rPr>
              <w:t>M08.3</w:t>
            </w:r>
          </w:p>
        </w:tc>
        <w:tc>
          <w:tcPr>
            <w:tcW w:w="8154" w:type="dxa"/>
            <w:noWrap/>
          </w:tcPr>
          <w:p w:rsidR="00040EBD" w:rsidRPr="00607F54" w:rsidRDefault="00040EBD" w:rsidP="00040EBD">
            <w:pPr>
              <w:spacing w:line="276" w:lineRule="auto"/>
              <w:jc w:val="both"/>
              <w:rPr>
                <w:rFonts w:ascii="Times New Roman" w:eastAsia="Times New Roman" w:hAnsi="Times New Roman" w:cs="Times New Roman"/>
                <w:bCs/>
                <w:sz w:val="18"/>
                <w:szCs w:val="18"/>
                <w:lang w:eastAsia="tr-TR"/>
              </w:rPr>
            </w:pPr>
            <w:proofErr w:type="spellStart"/>
            <w:r w:rsidRPr="00607F54">
              <w:rPr>
                <w:rFonts w:ascii="Times New Roman" w:eastAsia="Times New Roman" w:hAnsi="Times New Roman" w:cs="Times New Roman"/>
                <w:bCs/>
                <w:sz w:val="18"/>
                <w:szCs w:val="18"/>
                <w:lang w:eastAsia="tr-TR"/>
              </w:rPr>
              <w:t>Juvenil</w:t>
            </w:r>
            <w:proofErr w:type="spellEnd"/>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poliartrit</w:t>
            </w:r>
            <w:proofErr w:type="spellEnd"/>
            <w:r w:rsidRPr="00607F54">
              <w:rPr>
                <w:rFonts w:ascii="Times New Roman" w:eastAsia="Times New Roman" w:hAnsi="Times New Roman" w:cs="Times New Roman"/>
                <w:bCs/>
                <w:sz w:val="18"/>
                <w:szCs w:val="18"/>
                <w:lang w:eastAsia="tr-TR"/>
              </w:rPr>
              <w:t xml:space="preserve"> (</w:t>
            </w:r>
            <w:proofErr w:type="spellStart"/>
            <w:r w:rsidRPr="00607F54">
              <w:rPr>
                <w:rFonts w:ascii="Times New Roman" w:eastAsia="Times New Roman" w:hAnsi="Times New Roman" w:cs="Times New Roman"/>
                <w:bCs/>
                <w:sz w:val="18"/>
                <w:szCs w:val="18"/>
                <w:lang w:eastAsia="tr-TR"/>
              </w:rPr>
              <w:t>seronegatif</w:t>
            </w:r>
            <w:proofErr w:type="spellEnd"/>
            <w:r w:rsidRPr="00607F54">
              <w:rPr>
                <w:rFonts w:ascii="Times New Roman" w:eastAsia="Times New Roman" w:hAnsi="Times New Roman" w:cs="Times New Roman"/>
                <w:bCs/>
                <w:sz w:val="18"/>
                <w:szCs w:val="18"/>
                <w:lang w:eastAsia="tr-TR"/>
              </w:rPr>
              <w:t>)</w:t>
            </w:r>
          </w:p>
        </w:tc>
      </w:tr>
    </w:tbl>
    <w:p w:rsidR="00040EBD" w:rsidRPr="00040EBD" w:rsidRDefault="00040EBD" w:rsidP="00040EBD">
      <w:pPr>
        <w:tabs>
          <w:tab w:val="left" w:pos="993"/>
        </w:tabs>
        <w:spacing w:after="0" w:line="240" w:lineRule="auto"/>
        <w:jc w:val="both"/>
        <w:rPr>
          <w:rFonts w:ascii="Times New Roman" w:eastAsia="Times New Roman" w:hAnsi="Times New Roman" w:cs="Times New Roman"/>
          <w:bCs/>
          <w:sz w:val="18"/>
          <w:szCs w:val="18"/>
          <w:lang w:eastAsia="tr-TR"/>
        </w:rPr>
      </w:pPr>
      <w:r>
        <w:rPr>
          <w:rFonts w:ascii="Times New Roman" w:eastAsia="Times New Roman" w:hAnsi="Times New Roman" w:cs="Times New Roman"/>
          <w:bCs/>
          <w:sz w:val="18"/>
          <w:szCs w:val="18"/>
          <w:lang w:eastAsia="tr-TR"/>
        </w:rPr>
        <w:t xml:space="preserve"> </w:t>
      </w:r>
      <w:r w:rsidRPr="00040EBD">
        <w:rPr>
          <w:rFonts w:ascii="Times New Roman" w:eastAsia="Times New Roman" w:hAnsi="Times New Roman" w:cs="Times New Roman"/>
          <w:bCs/>
          <w:sz w:val="18"/>
          <w:szCs w:val="18"/>
          <w:lang w:eastAsia="tr-TR"/>
        </w:rPr>
        <w:t>“</w:t>
      </w:r>
    </w:p>
    <w:p w:rsidR="001D0E91" w:rsidRPr="00607F54" w:rsidRDefault="001D0E91" w:rsidP="001D0E91">
      <w:pPr>
        <w:spacing w:after="0" w:line="240" w:lineRule="auto"/>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Cs/>
          <w:sz w:val="18"/>
          <w:szCs w:val="18"/>
          <w:lang w:eastAsia="tr-TR"/>
        </w:rPr>
        <w:t xml:space="preserve">                                                                                                                            </w:t>
      </w:r>
      <w:r w:rsidR="00040EBD">
        <w:rPr>
          <w:rFonts w:ascii="Times New Roman" w:eastAsia="Times New Roman" w:hAnsi="Times New Roman" w:cs="Times New Roman"/>
          <w:bCs/>
          <w:sz w:val="18"/>
          <w:szCs w:val="18"/>
          <w:lang w:eastAsia="tr-TR"/>
        </w:rPr>
        <w:t xml:space="preserve">                                                                      </w:t>
      </w:r>
      <w:r w:rsidRPr="00607F54">
        <w:rPr>
          <w:rFonts w:ascii="Times New Roman" w:eastAsia="Times New Roman" w:hAnsi="Times New Roman" w:cs="Times New Roman"/>
          <w:bCs/>
          <w:sz w:val="18"/>
          <w:szCs w:val="18"/>
          <w:lang w:eastAsia="tr-TR"/>
        </w:rPr>
        <w:t xml:space="preserve">    ”</w:t>
      </w:r>
    </w:p>
    <w:p w:rsidR="001D0E91" w:rsidRPr="00040EBD" w:rsidRDefault="00040EBD" w:rsidP="002D7B43">
      <w:pPr>
        <w:tabs>
          <w:tab w:val="left" w:pos="993"/>
        </w:tabs>
        <w:spacing w:after="0" w:line="240" w:lineRule="auto"/>
        <w:ind w:firstLine="709"/>
        <w:jc w:val="both"/>
        <w:rPr>
          <w:rFonts w:ascii="Times New Roman" w:eastAsia="Times New Roman" w:hAnsi="Times New Roman" w:cs="Times New Roman"/>
          <w:bCs/>
          <w:sz w:val="18"/>
          <w:szCs w:val="18"/>
          <w:lang w:eastAsia="tr-TR"/>
        </w:rPr>
      </w:pPr>
      <w:r w:rsidRPr="003B71B6">
        <w:rPr>
          <w:rFonts w:ascii="Times New Roman" w:eastAsia="Times New Roman" w:hAnsi="Times New Roman" w:cs="Times New Roman"/>
          <w:bCs/>
          <w:sz w:val="18"/>
          <w:szCs w:val="18"/>
          <w:lang w:eastAsia="tr-TR"/>
        </w:rPr>
        <w:t>c) Listenin</w:t>
      </w:r>
      <w:r w:rsidRPr="00040EBD">
        <w:rPr>
          <w:rFonts w:ascii="Times New Roman" w:eastAsia="Times New Roman" w:hAnsi="Times New Roman" w:cs="Times New Roman"/>
          <w:bCs/>
          <w:sz w:val="18"/>
          <w:szCs w:val="18"/>
          <w:lang w:eastAsia="tr-TR"/>
        </w:rPr>
        <w:t xml:space="preserve"> </w:t>
      </w:r>
      <w:r w:rsidR="001D0E91" w:rsidRPr="00040EBD">
        <w:rPr>
          <w:rFonts w:ascii="Times New Roman" w:eastAsia="Times New Roman" w:hAnsi="Times New Roman" w:cs="Times New Roman"/>
          <w:bCs/>
          <w:sz w:val="18"/>
          <w:szCs w:val="18"/>
          <w:lang w:eastAsia="tr-TR"/>
        </w:rPr>
        <w:t>15.4.1.16</w:t>
      </w:r>
      <w:r>
        <w:rPr>
          <w:rFonts w:ascii="Times New Roman" w:eastAsia="Times New Roman" w:hAnsi="Times New Roman" w:cs="Times New Roman"/>
          <w:bCs/>
          <w:sz w:val="18"/>
          <w:szCs w:val="18"/>
          <w:lang w:eastAsia="tr-TR"/>
        </w:rPr>
        <w:t xml:space="preserve"> </w:t>
      </w:r>
      <w:r w:rsidRPr="003B71B6">
        <w:rPr>
          <w:rFonts w:ascii="Times New Roman" w:eastAsia="Times New Roman" w:hAnsi="Times New Roman" w:cs="Times New Roman"/>
          <w:bCs/>
          <w:sz w:val="18"/>
          <w:szCs w:val="18"/>
          <w:lang w:eastAsia="tr-TR"/>
        </w:rPr>
        <w:t>numaralı alt</w:t>
      </w:r>
      <w:r>
        <w:rPr>
          <w:rFonts w:ascii="Times New Roman" w:eastAsia="Times New Roman" w:hAnsi="Times New Roman" w:cs="Times New Roman"/>
          <w:bCs/>
          <w:sz w:val="18"/>
          <w:szCs w:val="18"/>
          <w:lang w:eastAsia="tr-TR"/>
        </w:rPr>
        <w:t xml:space="preserve"> </w:t>
      </w:r>
      <w:r w:rsidR="001D0E91" w:rsidRPr="00040EBD">
        <w:rPr>
          <w:rFonts w:ascii="Times New Roman" w:eastAsia="Times New Roman" w:hAnsi="Times New Roman" w:cs="Times New Roman"/>
          <w:bCs/>
          <w:sz w:val="18"/>
          <w:szCs w:val="18"/>
          <w:lang w:eastAsia="tr-TR"/>
        </w:rPr>
        <w:t>maddesinde yer alan “* (Yalnızca E72.2 ICD-10 kodunda N-</w:t>
      </w:r>
      <w:proofErr w:type="spellStart"/>
      <w:r w:rsidR="001D0E91" w:rsidRPr="00040EBD">
        <w:rPr>
          <w:rFonts w:ascii="Times New Roman" w:eastAsia="Times New Roman" w:hAnsi="Times New Roman" w:cs="Times New Roman"/>
          <w:bCs/>
          <w:sz w:val="18"/>
          <w:szCs w:val="18"/>
          <w:lang w:eastAsia="tr-TR"/>
        </w:rPr>
        <w:t>asetilglutamat</w:t>
      </w:r>
      <w:proofErr w:type="spellEnd"/>
      <w:r w:rsidR="001D0E91" w:rsidRPr="00040EBD">
        <w:rPr>
          <w:rFonts w:ascii="Times New Roman" w:eastAsia="Times New Roman" w:hAnsi="Times New Roman" w:cs="Times New Roman"/>
          <w:bCs/>
          <w:sz w:val="18"/>
          <w:szCs w:val="18"/>
          <w:lang w:eastAsia="tr-TR"/>
        </w:rPr>
        <w:t xml:space="preserve"> </w:t>
      </w:r>
      <w:proofErr w:type="spellStart"/>
      <w:r w:rsidR="001D0E91" w:rsidRPr="00040EBD">
        <w:rPr>
          <w:rFonts w:ascii="Times New Roman" w:eastAsia="Times New Roman" w:hAnsi="Times New Roman" w:cs="Times New Roman"/>
          <w:bCs/>
          <w:sz w:val="18"/>
          <w:szCs w:val="18"/>
          <w:lang w:eastAsia="tr-TR"/>
        </w:rPr>
        <w:t>sentaz</w:t>
      </w:r>
      <w:proofErr w:type="spellEnd"/>
      <w:r w:rsidR="001D0E91" w:rsidRPr="00040EBD">
        <w:rPr>
          <w:rFonts w:ascii="Times New Roman" w:eastAsia="Times New Roman" w:hAnsi="Times New Roman" w:cs="Times New Roman"/>
          <w:bCs/>
          <w:sz w:val="18"/>
          <w:szCs w:val="18"/>
          <w:lang w:eastAsia="tr-TR"/>
        </w:rPr>
        <w:t xml:space="preserve"> </w:t>
      </w:r>
      <w:proofErr w:type="spellStart"/>
      <w:r w:rsidR="001D0E91" w:rsidRPr="00040EBD">
        <w:rPr>
          <w:rFonts w:ascii="Times New Roman" w:eastAsia="Times New Roman" w:hAnsi="Times New Roman" w:cs="Times New Roman"/>
          <w:bCs/>
          <w:sz w:val="18"/>
          <w:szCs w:val="18"/>
          <w:lang w:eastAsia="tr-TR"/>
        </w:rPr>
        <w:t>primer</w:t>
      </w:r>
      <w:proofErr w:type="spellEnd"/>
      <w:r w:rsidR="001D0E91" w:rsidRPr="00040EBD">
        <w:rPr>
          <w:rFonts w:ascii="Times New Roman" w:eastAsia="Times New Roman" w:hAnsi="Times New Roman" w:cs="Times New Roman"/>
          <w:bCs/>
          <w:sz w:val="18"/>
          <w:szCs w:val="18"/>
          <w:lang w:eastAsia="tr-TR"/>
        </w:rPr>
        <w:t xml:space="preserve"> yetmezliğine bağlı </w:t>
      </w:r>
      <w:proofErr w:type="spellStart"/>
      <w:r w:rsidR="001D0E91" w:rsidRPr="00040EBD">
        <w:rPr>
          <w:rFonts w:ascii="Times New Roman" w:eastAsia="Times New Roman" w:hAnsi="Times New Roman" w:cs="Times New Roman"/>
          <w:bCs/>
          <w:sz w:val="18"/>
          <w:szCs w:val="18"/>
          <w:lang w:eastAsia="tr-TR"/>
        </w:rPr>
        <w:t>hiperamonyemi</w:t>
      </w:r>
      <w:proofErr w:type="spellEnd"/>
      <w:r w:rsidR="001D0E91" w:rsidRPr="00040EBD">
        <w:rPr>
          <w:rFonts w:ascii="Times New Roman" w:eastAsia="Times New Roman" w:hAnsi="Times New Roman" w:cs="Times New Roman"/>
          <w:bCs/>
          <w:sz w:val="18"/>
          <w:szCs w:val="18"/>
          <w:lang w:eastAsia="tr-TR"/>
        </w:rPr>
        <w:t xml:space="preserve"> tanısında muaftır</w:t>
      </w:r>
      <w:r w:rsidR="001D0E91" w:rsidRPr="003B71B6">
        <w:rPr>
          <w:rFonts w:ascii="Times New Roman" w:eastAsia="Times New Roman" w:hAnsi="Times New Roman" w:cs="Times New Roman"/>
          <w:bCs/>
          <w:sz w:val="18"/>
          <w:szCs w:val="18"/>
          <w:lang w:eastAsia="tr-TR"/>
        </w:rPr>
        <w:t xml:space="preserve">.)” </w:t>
      </w:r>
      <w:r w:rsidR="00E4263F">
        <w:rPr>
          <w:rFonts w:ascii="Times New Roman" w:eastAsia="Times New Roman" w:hAnsi="Times New Roman" w:cs="Times New Roman"/>
          <w:bCs/>
          <w:sz w:val="18"/>
          <w:szCs w:val="18"/>
          <w:lang w:eastAsia="tr-TR"/>
        </w:rPr>
        <w:t>ibaresi</w:t>
      </w:r>
      <w:r w:rsidR="002D7B43" w:rsidRPr="003B71B6">
        <w:rPr>
          <w:rFonts w:ascii="Times New Roman" w:eastAsia="Times New Roman" w:hAnsi="Times New Roman" w:cs="Times New Roman"/>
          <w:bCs/>
          <w:sz w:val="18"/>
          <w:szCs w:val="18"/>
          <w:lang w:eastAsia="tr-TR"/>
        </w:rPr>
        <w:t xml:space="preserve"> yürürlükten</w:t>
      </w:r>
      <w:r w:rsidR="001D0E91" w:rsidRPr="00040EBD">
        <w:rPr>
          <w:rFonts w:ascii="Times New Roman" w:eastAsia="Times New Roman" w:hAnsi="Times New Roman" w:cs="Times New Roman"/>
          <w:bCs/>
          <w:sz w:val="18"/>
          <w:szCs w:val="18"/>
          <w:lang w:eastAsia="tr-TR"/>
        </w:rPr>
        <w:t xml:space="preserve"> kaldırılmıştır.</w:t>
      </w:r>
    </w:p>
    <w:p w:rsidR="001D0E91" w:rsidRPr="00607F54" w:rsidRDefault="001D0E91" w:rsidP="001D0E91">
      <w:pPr>
        <w:spacing w:after="0" w:line="240" w:lineRule="auto"/>
        <w:ind w:firstLine="709"/>
        <w:jc w:val="both"/>
        <w:rPr>
          <w:rFonts w:ascii="Times New Roman" w:eastAsia="Times New Roman" w:hAnsi="Times New Roman" w:cs="Times New Roman"/>
          <w:bCs/>
          <w:sz w:val="18"/>
          <w:szCs w:val="18"/>
          <w:lang w:eastAsia="tr-TR"/>
        </w:rPr>
      </w:pPr>
      <w:r w:rsidRPr="00607F54">
        <w:rPr>
          <w:rFonts w:ascii="Times New Roman" w:eastAsia="Times New Roman" w:hAnsi="Times New Roman" w:cs="Times New Roman"/>
          <w:b/>
          <w:bCs/>
          <w:sz w:val="18"/>
          <w:szCs w:val="18"/>
          <w:lang w:eastAsia="tr-TR"/>
        </w:rPr>
        <w:t xml:space="preserve">MADDE </w:t>
      </w:r>
      <w:r w:rsidR="001831E7">
        <w:rPr>
          <w:rFonts w:ascii="Times New Roman" w:eastAsia="Times New Roman" w:hAnsi="Times New Roman" w:cs="Times New Roman"/>
          <w:b/>
          <w:bCs/>
          <w:sz w:val="18"/>
          <w:szCs w:val="18"/>
          <w:lang w:eastAsia="tr-TR"/>
        </w:rPr>
        <w:t>1</w:t>
      </w:r>
      <w:r w:rsidR="00F94DEA">
        <w:rPr>
          <w:rFonts w:ascii="Times New Roman" w:eastAsia="Times New Roman" w:hAnsi="Times New Roman" w:cs="Times New Roman"/>
          <w:b/>
          <w:bCs/>
          <w:sz w:val="18"/>
          <w:szCs w:val="18"/>
          <w:lang w:eastAsia="tr-TR"/>
        </w:rPr>
        <w:t>8</w:t>
      </w:r>
      <w:r w:rsidRPr="00607F54">
        <w:rPr>
          <w:rFonts w:ascii="Times New Roman" w:eastAsia="Times New Roman" w:hAnsi="Times New Roman" w:cs="Times New Roman"/>
          <w:b/>
          <w:bCs/>
          <w:sz w:val="18"/>
          <w:szCs w:val="18"/>
          <w:lang w:eastAsia="tr-TR"/>
        </w:rPr>
        <w:t xml:space="preserve"> – </w:t>
      </w:r>
      <w:r w:rsidRPr="00607F54">
        <w:rPr>
          <w:rFonts w:ascii="Times New Roman" w:eastAsia="Times New Roman" w:hAnsi="Times New Roman" w:cs="Times New Roman"/>
          <w:bCs/>
          <w:sz w:val="18"/>
          <w:szCs w:val="18"/>
          <w:lang w:eastAsia="tr-TR"/>
        </w:rPr>
        <w:t xml:space="preserve">Aynı Tebliğ eki “Sistemik </w:t>
      </w:r>
      <w:proofErr w:type="spellStart"/>
      <w:r w:rsidRPr="00607F54">
        <w:rPr>
          <w:rFonts w:ascii="Times New Roman" w:eastAsia="Times New Roman" w:hAnsi="Times New Roman" w:cs="Times New Roman"/>
          <w:bCs/>
          <w:sz w:val="18"/>
          <w:szCs w:val="18"/>
          <w:lang w:eastAsia="tr-TR"/>
        </w:rPr>
        <w:t>Antimikrobik</w:t>
      </w:r>
      <w:proofErr w:type="spellEnd"/>
      <w:r w:rsidRPr="00607F54">
        <w:rPr>
          <w:rFonts w:ascii="Times New Roman" w:eastAsia="Times New Roman" w:hAnsi="Times New Roman" w:cs="Times New Roman"/>
          <w:bCs/>
          <w:sz w:val="18"/>
          <w:szCs w:val="18"/>
          <w:lang w:eastAsia="tr-TR"/>
        </w:rPr>
        <w:t xml:space="preserve"> ve Diğer İlaçların </w:t>
      </w:r>
      <w:proofErr w:type="spellStart"/>
      <w:r w:rsidRPr="00607F54">
        <w:rPr>
          <w:rFonts w:ascii="Times New Roman" w:eastAsia="Times New Roman" w:hAnsi="Times New Roman" w:cs="Times New Roman"/>
          <w:bCs/>
          <w:sz w:val="18"/>
          <w:szCs w:val="18"/>
          <w:lang w:eastAsia="tr-TR"/>
        </w:rPr>
        <w:t>Reçeteleme</w:t>
      </w:r>
      <w:proofErr w:type="spellEnd"/>
      <w:r w:rsidRPr="00607F54">
        <w:rPr>
          <w:rFonts w:ascii="Times New Roman" w:eastAsia="Times New Roman" w:hAnsi="Times New Roman" w:cs="Times New Roman"/>
          <w:bCs/>
          <w:sz w:val="18"/>
          <w:szCs w:val="18"/>
          <w:lang w:eastAsia="tr-TR"/>
        </w:rPr>
        <w:t xml:space="preserve"> Kuralları Listesi (EK-4/E)” </w:t>
      </w:r>
      <w:proofErr w:type="spellStart"/>
      <w:r w:rsidRPr="003B71B6">
        <w:rPr>
          <w:rFonts w:ascii="Times New Roman" w:eastAsia="Times New Roman" w:hAnsi="Times New Roman" w:cs="Times New Roman"/>
          <w:bCs/>
          <w:sz w:val="18"/>
          <w:szCs w:val="18"/>
          <w:lang w:eastAsia="tr-TR"/>
        </w:rPr>
        <w:t>n</w:t>
      </w:r>
      <w:r w:rsidR="00121306" w:rsidRPr="003B71B6">
        <w:rPr>
          <w:rFonts w:ascii="Times New Roman" w:eastAsia="Times New Roman" w:hAnsi="Times New Roman" w:cs="Times New Roman"/>
          <w:bCs/>
          <w:sz w:val="18"/>
          <w:szCs w:val="18"/>
          <w:lang w:eastAsia="tr-TR"/>
        </w:rPr>
        <w:t>in</w:t>
      </w:r>
      <w:proofErr w:type="spellEnd"/>
      <w:r w:rsidRPr="003B71B6">
        <w:rPr>
          <w:rFonts w:ascii="Times New Roman" w:eastAsia="Times New Roman" w:hAnsi="Times New Roman" w:cs="Times New Roman"/>
          <w:bCs/>
          <w:sz w:val="18"/>
          <w:szCs w:val="18"/>
          <w:lang w:eastAsia="tr-TR"/>
        </w:rPr>
        <w:t xml:space="preserve"> “</w:t>
      </w:r>
      <w:r w:rsidRPr="00B60CF2">
        <w:rPr>
          <w:rFonts w:ascii="Times New Roman" w:eastAsia="Times New Roman" w:hAnsi="Times New Roman" w:cs="Times New Roman"/>
          <w:bCs/>
          <w:sz w:val="18"/>
          <w:szCs w:val="18"/>
          <w:lang w:eastAsia="tr-TR"/>
        </w:rPr>
        <w:t>13- DİĞERLERİ</w:t>
      </w:r>
      <w:r w:rsidRPr="003B71B6">
        <w:rPr>
          <w:rFonts w:ascii="Times New Roman" w:eastAsia="Times New Roman" w:hAnsi="Times New Roman" w:cs="Times New Roman"/>
          <w:bCs/>
          <w:sz w:val="18"/>
          <w:szCs w:val="18"/>
          <w:lang w:eastAsia="tr-TR"/>
        </w:rPr>
        <w:t>”</w:t>
      </w:r>
      <w:r w:rsidR="00121306" w:rsidRPr="003B71B6">
        <w:rPr>
          <w:rFonts w:ascii="Times New Roman" w:eastAsia="Times New Roman" w:hAnsi="Times New Roman" w:cs="Times New Roman"/>
          <w:bCs/>
          <w:sz w:val="18"/>
          <w:szCs w:val="18"/>
          <w:lang w:eastAsia="tr-TR"/>
        </w:rPr>
        <w:t xml:space="preserve"> başlıklı</w:t>
      </w:r>
      <w:r w:rsidRPr="003B71B6">
        <w:rPr>
          <w:rFonts w:ascii="Times New Roman" w:eastAsia="Times New Roman" w:hAnsi="Times New Roman" w:cs="Times New Roman"/>
          <w:bCs/>
          <w:sz w:val="18"/>
          <w:szCs w:val="18"/>
          <w:lang w:eastAsia="tr-TR"/>
        </w:rPr>
        <w:t xml:space="preserve"> maddesinin 25 numaralı </w:t>
      </w:r>
      <w:r w:rsidR="00121306" w:rsidRPr="003B71B6">
        <w:rPr>
          <w:rFonts w:ascii="Times New Roman" w:eastAsia="Times New Roman" w:hAnsi="Times New Roman" w:cs="Times New Roman"/>
          <w:bCs/>
          <w:sz w:val="18"/>
          <w:szCs w:val="18"/>
          <w:lang w:eastAsia="tr-TR"/>
        </w:rPr>
        <w:t>satırında</w:t>
      </w:r>
      <w:r w:rsidR="00121306">
        <w:rPr>
          <w:rFonts w:ascii="Times New Roman" w:eastAsia="Times New Roman" w:hAnsi="Times New Roman" w:cs="Times New Roman"/>
          <w:bCs/>
          <w:sz w:val="18"/>
          <w:szCs w:val="18"/>
          <w:lang w:eastAsia="tr-TR"/>
        </w:rPr>
        <w:t xml:space="preserve"> </w:t>
      </w:r>
      <w:r w:rsidRPr="00607F54">
        <w:rPr>
          <w:rFonts w:ascii="Times New Roman" w:eastAsia="Times New Roman" w:hAnsi="Times New Roman" w:cs="Times New Roman"/>
          <w:bCs/>
          <w:sz w:val="18"/>
          <w:szCs w:val="18"/>
          <w:lang w:eastAsia="tr-TR"/>
        </w:rPr>
        <w:t xml:space="preserve">yer alan “Yalnızca genel cerrahi” ibaresinden sonra gelmek üzere “veya kadın hastalıkları ve </w:t>
      </w:r>
      <w:r w:rsidRPr="003B71B6">
        <w:rPr>
          <w:rFonts w:ascii="Times New Roman" w:eastAsia="Times New Roman" w:hAnsi="Times New Roman" w:cs="Times New Roman"/>
          <w:bCs/>
          <w:sz w:val="18"/>
          <w:szCs w:val="18"/>
          <w:lang w:eastAsia="tr-TR"/>
        </w:rPr>
        <w:t>doğum</w:t>
      </w:r>
      <w:r w:rsidRPr="00607F54">
        <w:rPr>
          <w:rFonts w:ascii="Times New Roman" w:eastAsia="Times New Roman" w:hAnsi="Times New Roman" w:cs="Times New Roman"/>
          <w:bCs/>
          <w:sz w:val="18"/>
          <w:szCs w:val="18"/>
          <w:lang w:eastAsia="tr-TR"/>
        </w:rPr>
        <w:t>” ibaresi eklenmiştir.</w:t>
      </w:r>
    </w:p>
    <w:p w:rsidR="001D0E91" w:rsidRPr="00607F54" w:rsidRDefault="001D0E91" w:rsidP="001D0E91">
      <w:pPr>
        <w:spacing w:after="0" w:line="240" w:lineRule="auto"/>
        <w:ind w:firstLine="709"/>
        <w:jc w:val="both"/>
        <w:rPr>
          <w:rFonts w:ascii="Times New Roman" w:hAnsi="Times New Roman" w:cs="Times New Roman"/>
          <w:sz w:val="18"/>
          <w:szCs w:val="18"/>
        </w:rPr>
      </w:pPr>
      <w:r w:rsidRPr="00607F54">
        <w:rPr>
          <w:rFonts w:ascii="Times New Roman" w:hAnsi="Times New Roman" w:cs="Times New Roman"/>
          <w:b/>
          <w:sz w:val="18"/>
          <w:szCs w:val="18"/>
        </w:rPr>
        <w:t xml:space="preserve">MADDE </w:t>
      </w:r>
      <w:r w:rsidR="001831E7">
        <w:rPr>
          <w:rFonts w:ascii="Times New Roman" w:hAnsi="Times New Roman" w:cs="Times New Roman"/>
          <w:b/>
          <w:sz w:val="18"/>
          <w:szCs w:val="18"/>
        </w:rPr>
        <w:t>1</w:t>
      </w:r>
      <w:r w:rsidR="00F94DEA">
        <w:rPr>
          <w:rFonts w:ascii="Times New Roman" w:hAnsi="Times New Roman" w:cs="Times New Roman"/>
          <w:b/>
          <w:sz w:val="18"/>
          <w:szCs w:val="18"/>
        </w:rPr>
        <w:t>9</w:t>
      </w:r>
      <w:r w:rsidRPr="00607F54">
        <w:rPr>
          <w:rFonts w:ascii="Times New Roman" w:hAnsi="Times New Roman" w:cs="Times New Roman"/>
          <w:b/>
          <w:sz w:val="18"/>
          <w:szCs w:val="18"/>
        </w:rPr>
        <w:t>-</w:t>
      </w:r>
      <w:r w:rsidRPr="00607F54">
        <w:rPr>
          <w:rFonts w:ascii="Times New Roman" w:hAnsi="Times New Roman" w:cs="Times New Roman"/>
          <w:sz w:val="18"/>
          <w:szCs w:val="18"/>
        </w:rPr>
        <w:t xml:space="preserve"> Aynı Tebliğ eki “</w:t>
      </w:r>
      <w:r w:rsidR="00121306" w:rsidRPr="003B71B6">
        <w:rPr>
          <w:rFonts w:ascii="Times New Roman" w:hAnsi="Times New Roman" w:cs="Times New Roman"/>
          <w:sz w:val="18"/>
          <w:szCs w:val="18"/>
        </w:rPr>
        <w:t>Ayakta Tedavide Sağlık Raporu</w:t>
      </w:r>
      <w:r w:rsidR="00121306" w:rsidRPr="00607F54">
        <w:rPr>
          <w:rFonts w:ascii="Times New Roman" w:hAnsi="Times New Roman" w:cs="Times New Roman"/>
          <w:sz w:val="18"/>
          <w:szCs w:val="18"/>
        </w:rPr>
        <w:t xml:space="preserve"> </w:t>
      </w:r>
      <w:r w:rsidRPr="00607F54">
        <w:rPr>
          <w:rFonts w:ascii="Times New Roman" w:hAnsi="Times New Roman" w:cs="Times New Roman"/>
          <w:sz w:val="18"/>
          <w:szCs w:val="18"/>
        </w:rPr>
        <w:t xml:space="preserve">(Uzman Hekim Raporu/Sağlık Kurulu Raporu) </w:t>
      </w:r>
      <w:r w:rsidR="00B4317D" w:rsidRPr="003B71B6">
        <w:rPr>
          <w:rFonts w:ascii="Times New Roman" w:hAnsi="Times New Roman" w:cs="Times New Roman"/>
          <w:sz w:val="18"/>
          <w:szCs w:val="18"/>
        </w:rPr>
        <w:t>i</w:t>
      </w:r>
      <w:r w:rsidR="00121306" w:rsidRPr="003B71B6">
        <w:rPr>
          <w:rFonts w:ascii="Times New Roman" w:hAnsi="Times New Roman" w:cs="Times New Roman"/>
          <w:sz w:val="18"/>
          <w:szCs w:val="18"/>
        </w:rPr>
        <w:t>le</w:t>
      </w:r>
      <w:r w:rsidR="00121306" w:rsidRPr="003B71B6">
        <w:rPr>
          <w:rFonts w:ascii="Times New Roman" w:hAnsi="Times New Roman" w:cs="Times New Roman"/>
          <w:sz w:val="18"/>
          <w:szCs w:val="18"/>
          <w:highlight w:val="yellow"/>
        </w:rPr>
        <w:t xml:space="preserve"> </w:t>
      </w:r>
      <w:r w:rsidR="00121306" w:rsidRPr="003B71B6">
        <w:rPr>
          <w:rFonts w:ascii="Times New Roman" w:hAnsi="Times New Roman" w:cs="Times New Roman"/>
          <w:sz w:val="18"/>
          <w:szCs w:val="18"/>
        </w:rPr>
        <w:t>Verilebilecek İlaçlar Listesi</w:t>
      </w:r>
      <w:r w:rsidRPr="00607F54">
        <w:rPr>
          <w:rFonts w:ascii="Times New Roman" w:hAnsi="Times New Roman" w:cs="Times New Roman"/>
          <w:sz w:val="18"/>
          <w:szCs w:val="18"/>
        </w:rPr>
        <w:t xml:space="preserve"> (EK-4/F)” </w:t>
      </w:r>
      <w:proofErr w:type="spellStart"/>
      <w:r w:rsidRPr="00607F54">
        <w:rPr>
          <w:rFonts w:ascii="Times New Roman" w:hAnsi="Times New Roman" w:cs="Times New Roman"/>
          <w:sz w:val="18"/>
          <w:szCs w:val="18"/>
        </w:rPr>
        <w:t>nde</w:t>
      </w:r>
      <w:proofErr w:type="spellEnd"/>
      <w:r w:rsidRPr="00607F54">
        <w:rPr>
          <w:rFonts w:ascii="Times New Roman" w:hAnsi="Times New Roman" w:cs="Times New Roman"/>
          <w:sz w:val="18"/>
          <w:szCs w:val="18"/>
        </w:rPr>
        <w:t xml:space="preserve"> aşağıdaki düzenlemeler yapılmıştır.</w:t>
      </w:r>
    </w:p>
    <w:p w:rsidR="001D0E91" w:rsidRPr="00607F54" w:rsidRDefault="00121306" w:rsidP="00121306">
      <w:pPr>
        <w:pStyle w:val="ListeParagraf"/>
        <w:numPr>
          <w:ilvl w:val="0"/>
          <w:numId w:val="35"/>
        </w:numPr>
        <w:tabs>
          <w:tab w:val="left" w:pos="709"/>
          <w:tab w:val="left" w:pos="993"/>
        </w:tabs>
        <w:spacing w:after="0" w:line="240" w:lineRule="auto"/>
        <w:ind w:left="0" w:firstLine="709"/>
        <w:jc w:val="both"/>
        <w:rPr>
          <w:rFonts w:ascii="Times New Roman" w:hAnsi="Times New Roman" w:cs="Times New Roman"/>
          <w:sz w:val="18"/>
          <w:szCs w:val="18"/>
        </w:rPr>
      </w:pPr>
      <w:r>
        <w:rPr>
          <w:rFonts w:ascii="Times New Roman" w:hAnsi="Times New Roman" w:cs="Times New Roman"/>
          <w:sz w:val="18"/>
          <w:szCs w:val="18"/>
        </w:rPr>
        <w:t xml:space="preserve">Listenin </w:t>
      </w:r>
      <w:r w:rsidR="001D0E91" w:rsidRPr="003B71B6">
        <w:rPr>
          <w:rFonts w:ascii="Times New Roman" w:hAnsi="Times New Roman" w:cs="Times New Roman"/>
          <w:sz w:val="18"/>
          <w:szCs w:val="18"/>
        </w:rPr>
        <w:t xml:space="preserve">15 </w:t>
      </w:r>
      <w:r w:rsidRPr="003B71B6">
        <w:rPr>
          <w:rFonts w:ascii="Times New Roman" w:hAnsi="Times New Roman" w:cs="Times New Roman"/>
          <w:sz w:val="18"/>
          <w:szCs w:val="18"/>
        </w:rPr>
        <w:t>numaralı</w:t>
      </w:r>
      <w:r w:rsidR="001D0E91" w:rsidRPr="00607F54">
        <w:rPr>
          <w:rFonts w:ascii="Times New Roman" w:hAnsi="Times New Roman" w:cs="Times New Roman"/>
          <w:sz w:val="18"/>
          <w:szCs w:val="18"/>
        </w:rPr>
        <w:t xml:space="preserve"> maddesinde yer alan “organik patolojilerin </w:t>
      </w:r>
      <w:proofErr w:type="spellStart"/>
      <w:r w:rsidR="001D0E91" w:rsidRPr="00607F54">
        <w:rPr>
          <w:rFonts w:ascii="Times New Roman" w:hAnsi="Times New Roman" w:cs="Times New Roman"/>
          <w:sz w:val="18"/>
          <w:szCs w:val="18"/>
        </w:rPr>
        <w:t>ekartasyonu</w:t>
      </w:r>
      <w:proofErr w:type="spellEnd"/>
      <w:r w:rsidR="001D0E91" w:rsidRPr="00607F54">
        <w:rPr>
          <w:rFonts w:ascii="Times New Roman" w:hAnsi="Times New Roman" w:cs="Times New Roman"/>
          <w:sz w:val="18"/>
          <w:szCs w:val="18"/>
        </w:rPr>
        <w:t xml:space="preserve"> için” ibaresinden sonra gelmek üzere </w:t>
      </w:r>
      <w:r w:rsidR="001D0E91" w:rsidRPr="00607F54">
        <w:rPr>
          <w:rFonts w:ascii="Times New Roman" w:eastAsia="Times New Roman" w:hAnsi="Times New Roman" w:cs="Times New Roman"/>
          <w:bCs/>
          <w:sz w:val="18"/>
          <w:szCs w:val="18"/>
          <w:lang w:eastAsia="tr-TR"/>
        </w:rPr>
        <w:t>“</w:t>
      </w:r>
      <w:proofErr w:type="spellStart"/>
      <w:r w:rsidR="001D0E91" w:rsidRPr="00607F54">
        <w:rPr>
          <w:rFonts w:ascii="Times New Roman" w:eastAsia="Times New Roman" w:hAnsi="Times New Roman" w:cs="Times New Roman"/>
          <w:bCs/>
          <w:sz w:val="18"/>
          <w:szCs w:val="18"/>
          <w:lang w:eastAsia="tr-TR"/>
        </w:rPr>
        <w:t>transvajinal</w:t>
      </w:r>
      <w:proofErr w:type="spellEnd"/>
      <w:r w:rsidR="001D0E91" w:rsidRPr="00607F54">
        <w:rPr>
          <w:rFonts w:ascii="Times New Roman" w:eastAsia="Times New Roman" w:hAnsi="Times New Roman" w:cs="Times New Roman"/>
          <w:bCs/>
          <w:sz w:val="18"/>
          <w:szCs w:val="18"/>
          <w:lang w:eastAsia="tr-TR"/>
        </w:rPr>
        <w:t xml:space="preserve"> ultrasonografi</w:t>
      </w:r>
      <w:r w:rsidR="001D0E91" w:rsidRPr="00607F54">
        <w:rPr>
          <w:rFonts w:ascii="Times New Roman" w:hAnsi="Times New Roman" w:cs="Times New Roman"/>
          <w:sz w:val="18"/>
          <w:szCs w:val="18"/>
        </w:rPr>
        <w:t xml:space="preserve"> veya </w:t>
      </w:r>
      <w:proofErr w:type="spellStart"/>
      <w:r w:rsidR="001D0E91" w:rsidRPr="00607F54">
        <w:rPr>
          <w:rFonts w:ascii="Times New Roman" w:hAnsi="Times New Roman" w:cs="Times New Roman"/>
          <w:sz w:val="18"/>
          <w:szCs w:val="18"/>
        </w:rPr>
        <w:t>endometriyal</w:t>
      </w:r>
      <w:proofErr w:type="spellEnd"/>
      <w:r w:rsidR="001D0E91" w:rsidRPr="00607F54">
        <w:rPr>
          <w:rFonts w:ascii="Times New Roman" w:hAnsi="Times New Roman" w:cs="Times New Roman"/>
          <w:sz w:val="18"/>
          <w:szCs w:val="18"/>
        </w:rPr>
        <w:t xml:space="preserve"> biyopsi veya” ibaresi eklenmiştir.</w:t>
      </w:r>
    </w:p>
    <w:p w:rsidR="001D0E91" w:rsidRPr="00607F54" w:rsidRDefault="001D0E91" w:rsidP="001D0E91">
      <w:pPr>
        <w:pStyle w:val="ListeParagraf"/>
        <w:numPr>
          <w:ilvl w:val="0"/>
          <w:numId w:val="35"/>
        </w:numPr>
        <w:tabs>
          <w:tab w:val="left" w:pos="993"/>
        </w:tabs>
        <w:spacing w:after="0" w:line="240" w:lineRule="auto"/>
        <w:ind w:left="0" w:firstLine="709"/>
        <w:jc w:val="both"/>
        <w:rPr>
          <w:rFonts w:ascii="Times New Roman" w:hAnsi="Times New Roman" w:cs="Times New Roman"/>
          <w:sz w:val="18"/>
          <w:szCs w:val="18"/>
        </w:rPr>
      </w:pPr>
      <w:r w:rsidRPr="00607F54">
        <w:rPr>
          <w:rFonts w:ascii="Times New Roman" w:hAnsi="Times New Roman" w:cs="Times New Roman"/>
          <w:sz w:val="18"/>
          <w:szCs w:val="18"/>
        </w:rPr>
        <w:t>Liste</w:t>
      </w:r>
      <w:r w:rsidR="00232081">
        <w:rPr>
          <w:rFonts w:ascii="Times New Roman" w:hAnsi="Times New Roman" w:cs="Times New Roman"/>
          <w:sz w:val="18"/>
          <w:szCs w:val="18"/>
        </w:rPr>
        <w:t>ye aşağıdaki</w:t>
      </w:r>
      <w:r w:rsidRPr="00607F54">
        <w:rPr>
          <w:rFonts w:ascii="Times New Roman" w:hAnsi="Times New Roman" w:cs="Times New Roman"/>
          <w:sz w:val="18"/>
          <w:szCs w:val="18"/>
        </w:rPr>
        <w:t xml:space="preserve"> maddeler eklenmiştir.</w:t>
      </w:r>
      <w:r w:rsidRPr="00607F54">
        <w:rPr>
          <w:rFonts w:ascii="Times New Roman" w:hAnsi="Times New Roman" w:cs="Times New Roman"/>
          <w:sz w:val="18"/>
          <w:szCs w:val="18"/>
        </w:rPr>
        <w:tab/>
      </w:r>
    </w:p>
    <w:p w:rsidR="001D0E91" w:rsidRPr="00607F54" w:rsidRDefault="001D0E91" w:rsidP="001D0E91">
      <w:pPr>
        <w:spacing w:after="0" w:line="240" w:lineRule="auto"/>
        <w:ind w:firstLine="709"/>
        <w:contextualSpacing/>
        <w:jc w:val="both"/>
        <w:rPr>
          <w:rFonts w:ascii="Times New Roman" w:hAnsi="Times New Roman" w:cs="Times New Roman"/>
          <w:sz w:val="18"/>
          <w:szCs w:val="18"/>
        </w:rPr>
      </w:pPr>
      <w:r w:rsidRPr="003B71B6">
        <w:rPr>
          <w:rFonts w:ascii="Times New Roman" w:hAnsi="Times New Roman" w:cs="Times New Roman"/>
          <w:sz w:val="18"/>
          <w:szCs w:val="18"/>
        </w:rPr>
        <w:t>“</w:t>
      </w:r>
      <w:r w:rsidRPr="003B71B6">
        <w:rPr>
          <w:rFonts w:ascii="Times New Roman" w:hAnsi="Times New Roman" w:cs="Times New Roman"/>
          <w:b/>
          <w:sz w:val="18"/>
          <w:szCs w:val="18"/>
        </w:rPr>
        <w:t>81</w:t>
      </w:r>
      <w:r w:rsidRPr="00CB1373">
        <w:rPr>
          <w:rFonts w:ascii="Times New Roman" w:hAnsi="Times New Roman" w:cs="Times New Roman"/>
          <w:b/>
          <w:sz w:val="18"/>
          <w:szCs w:val="18"/>
        </w:rPr>
        <w:t>.</w:t>
      </w:r>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Monobenzon</w:t>
      </w:r>
      <w:proofErr w:type="spellEnd"/>
      <w:r w:rsidRPr="00607F54">
        <w:rPr>
          <w:rFonts w:ascii="Times New Roman" w:hAnsi="Times New Roman" w:cs="Times New Roman"/>
          <w:sz w:val="18"/>
          <w:szCs w:val="18"/>
        </w:rPr>
        <w:t xml:space="preserve"> yalnızca; yaygın (vücut yüzey alanının yüzde 50’sinden daha fazlası), </w:t>
      </w:r>
      <w:proofErr w:type="spellStart"/>
      <w:r w:rsidRPr="00607F54">
        <w:rPr>
          <w:rFonts w:ascii="Times New Roman" w:hAnsi="Times New Roman" w:cs="Times New Roman"/>
          <w:sz w:val="18"/>
          <w:szCs w:val="18"/>
        </w:rPr>
        <w:t>repigmentasyon</w:t>
      </w:r>
      <w:proofErr w:type="spellEnd"/>
      <w:r w:rsidRPr="00607F54">
        <w:rPr>
          <w:rFonts w:ascii="Times New Roman" w:hAnsi="Times New Roman" w:cs="Times New Roman"/>
          <w:sz w:val="18"/>
          <w:szCs w:val="18"/>
        </w:rPr>
        <w:t xml:space="preserve"> tedavilerine dirençli </w:t>
      </w:r>
      <w:proofErr w:type="spellStart"/>
      <w:r w:rsidRPr="00607F54">
        <w:rPr>
          <w:rFonts w:ascii="Times New Roman" w:hAnsi="Times New Roman" w:cs="Times New Roman"/>
          <w:sz w:val="18"/>
          <w:szCs w:val="18"/>
        </w:rPr>
        <w:t>vitiligo</w:t>
      </w:r>
      <w:proofErr w:type="spellEnd"/>
      <w:r w:rsidRPr="00607F54">
        <w:rPr>
          <w:rFonts w:ascii="Times New Roman" w:hAnsi="Times New Roman" w:cs="Times New Roman"/>
          <w:sz w:val="18"/>
          <w:szCs w:val="18"/>
        </w:rPr>
        <w:t xml:space="preserve"> hastalarında, </w:t>
      </w:r>
      <w:proofErr w:type="spellStart"/>
      <w:r w:rsidRPr="00607F54">
        <w:rPr>
          <w:rFonts w:ascii="Times New Roman" w:hAnsi="Times New Roman" w:cs="Times New Roman"/>
          <w:sz w:val="18"/>
          <w:szCs w:val="18"/>
        </w:rPr>
        <w:t>üçüncu</w:t>
      </w:r>
      <w:proofErr w:type="spellEnd"/>
      <w:r w:rsidRPr="00607F54">
        <w:rPr>
          <w:rFonts w:ascii="Times New Roman" w:hAnsi="Times New Roman" w:cs="Times New Roman"/>
          <w:sz w:val="18"/>
          <w:szCs w:val="18"/>
        </w:rPr>
        <w:t xml:space="preserve">̈ basamak </w:t>
      </w:r>
      <w:proofErr w:type="spellStart"/>
      <w:r w:rsidRPr="00607F54">
        <w:rPr>
          <w:rFonts w:ascii="Times New Roman" w:hAnsi="Times New Roman" w:cs="Times New Roman"/>
          <w:sz w:val="18"/>
          <w:szCs w:val="18"/>
        </w:rPr>
        <w:t>sağlık</w:t>
      </w:r>
      <w:proofErr w:type="spellEnd"/>
      <w:r w:rsidRPr="00607F54">
        <w:rPr>
          <w:rFonts w:ascii="Times New Roman" w:hAnsi="Times New Roman" w:cs="Times New Roman"/>
          <w:sz w:val="18"/>
          <w:szCs w:val="18"/>
        </w:rPr>
        <w:t xml:space="preserve"> hizmeti sunucularında en az bir dermatoloji uzman hekiminin yer aldığı en fazla 3 ay süreli sağlık kurulu raporunda bu durumun belirtilmesi ve dermatoloji uzman hekimleri tarafından reçete edilmesi halinde bedelleri Kurumca karşılanır. 3’üncü ayın sonunda yanıt değerlendirmesi yapılarak tedaviden yanıt alınamaması halinde tedavi sonlandırılır. Tedavinin devamı gereken hallerde </w:t>
      </w:r>
      <w:proofErr w:type="spellStart"/>
      <w:r w:rsidRPr="00607F54">
        <w:rPr>
          <w:rFonts w:ascii="Times New Roman" w:hAnsi="Times New Roman" w:cs="Times New Roman"/>
          <w:sz w:val="18"/>
          <w:szCs w:val="18"/>
        </w:rPr>
        <w:t>üçüncu</w:t>
      </w:r>
      <w:proofErr w:type="spellEnd"/>
      <w:r w:rsidRPr="00607F54">
        <w:rPr>
          <w:rFonts w:ascii="Times New Roman" w:hAnsi="Times New Roman" w:cs="Times New Roman"/>
          <w:sz w:val="18"/>
          <w:szCs w:val="18"/>
        </w:rPr>
        <w:t xml:space="preserve">̈ basamak </w:t>
      </w:r>
      <w:proofErr w:type="spellStart"/>
      <w:r w:rsidRPr="00607F54">
        <w:rPr>
          <w:rFonts w:ascii="Times New Roman" w:hAnsi="Times New Roman" w:cs="Times New Roman"/>
          <w:sz w:val="18"/>
          <w:szCs w:val="18"/>
        </w:rPr>
        <w:t>sağlık</w:t>
      </w:r>
      <w:proofErr w:type="spellEnd"/>
      <w:r w:rsidRPr="00607F54">
        <w:rPr>
          <w:rFonts w:ascii="Times New Roman" w:hAnsi="Times New Roman" w:cs="Times New Roman"/>
          <w:sz w:val="18"/>
          <w:szCs w:val="18"/>
        </w:rPr>
        <w:t xml:space="preserve"> hizmeti sunucularında en az bir dermatoloji uzman hekiminin yer aldığı en fazla 3’er ay süreli sağlık kurulu raporu düzenlenecek olup maksimum tedavi süresi 12 ay ve bu süre boyunca en fazla kullanılabilecek ilaç kutu adedi 4’tür. Çillenme, </w:t>
      </w:r>
      <w:proofErr w:type="spellStart"/>
      <w:r w:rsidRPr="00607F54">
        <w:rPr>
          <w:rFonts w:ascii="Times New Roman" w:hAnsi="Times New Roman" w:cs="Times New Roman"/>
          <w:sz w:val="18"/>
          <w:szCs w:val="18"/>
        </w:rPr>
        <w:t>fotosensitizasyonun</w:t>
      </w:r>
      <w:proofErr w:type="spellEnd"/>
      <w:r w:rsidRPr="00607F54">
        <w:rPr>
          <w:rFonts w:ascii="Times New Roman" w:hAnsi="Times New Roman" w:cs="Times New Roman"/>
          <w:sz w:val="18"/>
          <w:szCs w:val="18"/>
        </w:rPr>
        <w:t xml:space="preserve"> neden olduğu </w:t>
      </w:r>
      <w:proofErr w:type="spellStart"/>
      <w:r w:rsidRPr="00607F54">
        <w:rPr>
          <w:rFonts w:ascii="Times New Roman" w:hAnsi="Times New Roman" w:cs="Times New Roman"/>
          <w:sz w:val="18"/>
          <w:szCs w:val="18"/>
        </w:rPr>
        <w:t>hiperpigmentasyon</w:t>
      </w:r>
      <w:proofErr w:type="spellEnd"/>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berlock</w:t>
      </w:r>
      <w:proofErr w:type="spellEnd"/>
      <w:r w:rsidRPr="00607F54">
        <w:rPr>
          <w:rFonts w:ascii="Times New Roman" w:hAnsi="Times New Roman" w:cs="Times New Roman"/>
          <w:sz w:val="18"/>
          <w:szCs w:val="18"/>
        </w:rPr>
        <w:t xml:space="preserve"> dermatiti), gebelik </w:t>
      </w:r>
      <w:proofErr w:type="spellStart"/>
      <w:r w:rsidRPr="00607F54">
        <w:rPr>
          <w:rFonts w:ascii="Times New Roman" w:hAnsi="Times New Roman" w:cs="Times New Roman"/>
          <w:sz w:val="18"/>
          <w:szCs w:val="18"/>
        </w:rPr>
        <w:t>melazması</w:t>
      </w:r>
      <w:proofErr w:type="spellEnd"/>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kloazma</w:t>
      </w:r>
      <w:proofErr w:type="spellEnd"/>
      <w:r w:rsidRPr="00607F54">
        <w:rPr>
          <w:rFonts w:ascii="Times New Roman" w:hAnsi="Times New Roman" w:cs="Times New Roman"/>
          <w:sz w:val="18"/>
          <w:szCs w:val="18"/>
        </w:rPr>
        <w:t xml:space="preserve">) veya derinin </w:t>
      </w:r>
      <w:proofErr w:type="spellStart"/>
      <w:r w:rsidRPr="00607F54">
        <w:rPr>
          <w:rFonts w:ascii="Times New Roman" w:hAnsi="Times New Roman" w:cs="Times New Roman"/>
          <w:sz w:val="18"/>
          <w:szCs w:val="18"/>
        </w:rPr>
        <w:t>postinflamatuvar</w:t>
      </w:r>
      <w:proofErr w:type="spellEnd"/>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hiperpigmentasyonu</w:t>
      </w:r>
      <w:proofErr w:type="spellEnd"/>
      <w:r w:rsidRPr="00607F54">
        <w:rPr>
          <w:rFonts w:ascii="Times New Roman" w:hAnsi="Times New Roman" w:cs="Times New Roman"/>
          <w:sz w:val="18"/>
          <w:szCs w:val="18"/>
        </w:rPr>
        <w:t xml:space="preserve"> vb. </w:t>
      </w:r>
      <w:proofErr w:type="spellStart"/>
      <w:r w:rsidRPr="00607F54">
        <w:rPr>
          <w:rFonts w:ascii="Times New Roman" w:hAnsi="Times New Roman" w:cs="Times New Roman"/>
          <w:sz w:val="18"/>
          <w:szCs w:val="18"/>
        </w:rPr>
        <w:t>hiperpigmentasyon</w:t>
      </w:r>
      <w:proofErr w:type="spellEnd"/>
      <w:r w:rsidRPr="00607F54">
        <w:rPr>
          <w:rFonts w:ascii="Times New Roman" w:hAnsi="Times New Roman" w:cs="Times New Roman"/>
          <w:sz w:val="18"/>
          <w:szCs w:val="18"/>
        </w:rPr>
        <w:t xml:space="preserve"> tedavilerinde kullanılması halinde bedelleri Kurumca karşılanmaz.</w:t>
      </w:r>
    </w:p>
    <w:p w:rsidR="001D0E91" w:rsidRPr="00607F54" w:rsidRDefault="001D0E91" w:rsidP="001D0E91">
      <w:pPr>
        <w:spacing w:after="0" w:line="240" w:lineRule="auto"/>
        <w:ind w:firstLine="709"/>
        <w:jc w:val="both"/>
        <w:rPr>
          <w:rFonts w:ascii="Times New Roman" w:hAnsi="Times New Roman" w:cs="Times New Roman"/>
          <w:sz w:val="18"/>
          <w:szCs w:val="18"/>
        </w:rPr>
      </w:pPr>
      <w:r w:rsidRPr="003B71B6">
        <w:rPr>
          <w:rFonts w:ascii="Times New Roman" w:hAnsi="Times New Roman" w:cs="Times New Roman"/>
          <w:b/>
          <w:sz w:val="18"/>
          <w:szCs w:val="18"/>
        </w:rPr>
        <w:t>82</w:t>
      </w:r>
      <w:r w:rsidRPr="00CB1373">
        <w:rPr>
          <w:rFonts w:ascii="Times New Roman" w:hAnsi="Times New Roman" w:cs="Times New Roman"/>
          <w:b/>
          <w:sz w:val="18"/>
          <w:szCs w:val="18"/>
        </w:rPr>
        <w:t>.</w:t>
      </w:r>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Benzidamin</w:t>
      </w:r>
      <w:proofErr w:type="spellEnd"/>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hidroklorür</w:t>
      </w:r>
      <w:proofErr w:type="spellEnd"/>
      <w:r w:rsidRPr="00607F54">
        <w:rPr>
          <w:rFonts w:ascii="Times New Roman" w:hAnsi="Times New Roman" w:cs="Times New Roman"/>
          <w:sz w:val="18"/>
          <w:szCs w:val="18"/>
        </w:rPr>
        <w:t xml:space="preserve"> içeren vajinal çözelti yalnızca; radyoterapi tedavisi ile gelişen vajinal </w:t>
      </w:r>
      <w:proofErr w:type="spellStart"/>
      <w:r w:rsidRPr="00607F54">
        <w:rPr>
          <w:rFonts w:ascii="Times New Roman" w:hAnsi="Times New Roman" w:cs="Times New Roman"/>
          <w:sz w:val="18"/>
          <w:szCs w:val="18"/>
        </w:rPr>
        <w:t>radyomukozit</w:t>
      </w:r>
      <w:proofErr w:type="spellEnd"/>
      <w:r w:rsidRPr="00607F54">
        <w:rPr>
          <w:rFonts w:ascii="Times New Roman" w:hAnsi="Times New Roman" w:cs="Times New Roman"/>
          <w:sz w:val="18"/>
          <w:szCs w:val="18"/>
        </w:rPr>
        <w:t xml:space="preserve"> tedavisinde, kadın hastalıkları ve doğum uzman hekimi tarafından düzenlenen, bu durumun belirtildiği sağlık raporuna istinaden kadın hastalıkları ve doğum uzman hekimlerince en fazla 1 aylık dozda reçete edilmesi halinde bedelleri Kurumca karşılanır.</w:t>
      </w:r>
    </w:p>
    <w:p w:rsidR="001D0E91" w:rsidRPr="00607F54" w:rsidRDefault="001D0E91" w:rsidP="001D0E91">
      <w:pPr>
        <w:spacing w:after="0" w:line="240" w:lineRule="auto"/>
        <w:ind w:firstLine="709"/>
        <w:jc w:val="both"/>
        <w:rPr>
          <w:rFonts w:ascii="Times New Roman" w:hAnsi="Times New Roman" w:cs="Times New Roman"/>
          <w:sz w:val="18"/>
          <w:szCs w:val="18"/>
        </w:rPr>
      </w:pPr>
      <w:r w:rsidRPr="003B71B6">
        <w:rPr>
          <w:rFonts w:ascii="Times New Roman" w:hAnsi="Times New Roman" w:cs="Times New Roman"/>
          <w:b/>
          <w:sz w:val="18"/>
          <w:szCs w:val="18"/>
        </w:rPr>
        <w:t>83</w:t>
      </w:r>
      <w:r w:rsidRPr="00CB1373">
        <w:rPr>
          <w:rFonts w:ascii="Times New Roman" w:hAnsi="Times New Roman" w:cs="Times New Roman"/>
          <w:b/>
          <w:sz w:val="18"/>
          <w:szCs w:val="18"/>
        </w:rPr>
        <w:t>.</w:t>
      </w:r>
      <w:r w:rsidRPr="00607F54">
        <w:rPr>
          <w:rFonts w:ascii="Times New Roman" w:hAnsi="Times New Roman" w:cs="Times New Roman"/>
          <w:sz w:val="18"/>
          <w:szCs w:val="18"/>
        </w:rPr>
        <w:t xml:space="preserve"> İnsan C proteini konsantresi; en az bir hematoloji uzman hekiminin yer aldığı 6 ay süreli ve hastanın tanısı, protein C düzeyi, hastanın vücut ağırlığı ve ilacın kullanım dozunun belirtildiği sağlık kurulu raporuna istinaden hematoloji, çocuk sağlığı ve hastalıkları veya iç hastalıkları uzman hekimlerince aşağıda tanımlanan durumlarda;</w:t>
      </w:r>
    </w:p>
    <w:p w:rsidR="001D0E91" w:rsidRPr="00607F54" w:rsidRDefault="001D0E91" w:rsidP="001D0E91">
      <w:pPr>
        <w:spacing w:after="0" w:line="240" w:lineRule="auto"/>
        <w:ind w:firstLine="709"/>
        <w:jc w:val="both"/>
        <w:rPr>
          <w:rFonts w:ascii="Times New Roman" w:hAnsi="Times New Roman" w:cs="Times New Roman"/>
          <w:sz w:val="18"/>
          <w:szCs w:val="18"/>
        </w:rPr>
      </w:pPr>
      <w:r w:rsidRPr="00607F54">
        <w:rPr>
          <w:rFonts w:ascii="Times New Roman" w:hAnsi="Times New Roman" w:cs="Times New Roman"/>
          <w:sz w:val="18"/>
          <w:szCs w:val="18"/>
        </w:rPr>
        <w:t xml:space="preserve">a) Ağır </w:t>
      </w:r>
      <w:proofErr w:type="spellStart"/>
      <w:r w:rsidRPr="00607F54">
        <w:rPr>
          <w:rFonts w:ascii="Times New Roman" w:hAnsi="Times New Roman" w:cs="Times New Roman"/>
          <w:sz w:val="18"/>
          <w:szCs w:val="18"/>
        </w:rPr>
        <w:t>konjenital</w:t>
      </w:r>
      <w:proofErr w:type="spellEnd"/>
      <w:r w:rsidRPr="00607F54">
        <w:rPr>
          <w:rFonts w:ascii="Times New Roman" w:hAnsi="Times New Roman" w:cs="Times New Roman"/>
          <w:sz w:val="18"/>
          <w:szCs w:val="18"/>
        </w:rPr>
        <w:t xml:space="preserve"> protein C eksikliği bulunan hastalarda ortaya çıkan </w:t>
      </w:r>
      <w:proofErr w:type="spellStart"/>
      <w:r w:rsidRPr="00607F54">
        <w:rPr>
          <w:rFonts w:ascii="Times New Roman" w:hAnsi="Times New Roman" w:cs="Times New Roman"/>
          <w:sz w:val="18"/>
          <w:szCs w:val="18"/>
        </w:rPr>
        <w:t>purpura</w:t>
      </w:r>
      <w:proofErr w:type="spellEnd"/>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fulminans</w:t>
      </w:r>
      <w:proofErr w:type="spellEnd"/>
      <w:r w:rsidRPr="00607F54">
        <w:rPr>
          <w:rFonts w:ascii="Times New Roman" w:hAnsi="Times New Roman" w:cs="Times New Roman"/>
          <w:sz w:val="18"/>
          <w:szCs w:val="18"/>
        </w:rPr>
        <w:t xml:space="preserve"> ve </w:t>
      </w:r>
      <w:proofErr w:type="spellStart"/>
      <w:r w:rsidRPr="00607F54">
        <w:rPr>
          <w:rFonts w:ascii="Times New Roman" w:hAnsi="Times New Roman" w:cs="Times New Roman"/>
          <w:sz w:val="18"/>
          <w:szCs w:val="18"/>
        </w:rPr>
        <w:t>kumarine</w:t>
      </w:r>
      <w:proofErr w:type="spellEnd"/>
      <w:r w:rsidRPr="00607F54">
        <w:rPr>
          <w:rFonts w:ascii="Times New Roman" w:hAnsi="Times New Roman" w:cs="Times New Roman"/>
          <w:sz w:val="18"/>
          <w:szCs w:val="18"/>
        </w:rPr>
        <w:t xml:space="preserve"> bağlı deri nekrozunun tedavisinde veya</w:t>
      </w:r>
    </w:p>
    <w:p w:rsidR="00B35A1A" w:rsidRPr="00B35A1A" w:rsidRDefault="00B35A1A" w:rsidP="00B35A1A">
      <w:pPr>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sidRPr="00B35A1A">
        <w:rPr>
          <w:rFonts w:ascii="Times New Roman" w:hAnsi="Times New Roman" w:cs="Times New Roman"/>
          <w:sz w:val="18"/>
          <w:szCs w:val="18"/>
        </w:rPr>
        <w:t xml:space="preserve">b) Ağır </w:t>
      </w:r>
      <w:proofErr w:type="spellStart"/>
      <w:r w:rsidRPr="00B35A1A">
        <w:rPr>
          <w:rFonts w:ascii="Times New Roman" w:hAnsi="Times New Roman" w:cs="Times New Roman"/>
          <w:sz w:val="18"/>
          <w:szCs w:val="18"/>
        </w:rPr>
        <w:t>konjenital</w:t>
      </w:r>
      <w:proofErr w:type="spellEnd"/>
      <w:r w:rsidRPr="00B35A1A">
        <w:rPr>
          <w:rFonts w:ascii="Times New Roman" w:hAnsi="Times New Roman" w:cs="Times New Roman"/>
          <w:sz w:val="18"/>
          <w:szCs w:val="18"/>
        </w:rPr>
        <w:t xml:space="preserve"> protein C eksikliği olan hastalardan; yakın zamanda </w:t>
      </w:r>
      <w:proofErr w:type="spellStart"/>
      <w:r w:rsidRPr="00B35A1A">
        <w:rPr>
          <w:rFonts w:ascii="Times New Roman" w:hAnsi="Times New Roman" w:cs="Times New Roman"/>
          <w:sz w:val="18"/>
          <w:szCs w:val="18"/>
        </w:rPr>
        <w:t>invaziv</w:t>
      </w:r>
      <w:proofErr w:type="spellEnd"/>
      <w:r w:rsidRPr="00B35A1A">
        <w:rPr>
          <w:rFonts w:ascii="Times New Roman" w:hAnsi="Times New Roman" w:cs="Times New Roman"/>
          <w:sz w:val="18"/>
          <w:szCs w:val="18"/>
        </w:rPr>
        <w:t xml:space="preserve"> tedavi ya da cerrahi girişim uygulanacak olanlara, </w:t>
      </w:r>
      <w:proofErr w:type="spellStart"/>
      <w:r w:rsidRPr="00B35A1A">
        <w:rPr>
          <w:rFonts w:ascii="Times New Roman" w:hAnsi="Times New Roman" w:cs="Times New Roman"/>
          <w:sz w:val="18"/>
          <w:szCs w:val="18"/>
        </w:rPr>
        <w:t>kumarin</w:t>
      </w:r>
      <w:proofErr w:type="spellEnd"/>
      <w:r w:rsidRPr="00B35A1A">
        <w:rPr>
          <w:rFonts w:ascii="Times New Roman" w:hAnsi="Times New Roman" w:cs="Times New Roman"/>
          <w:sz w:val="18"/>
          <w:szCs w:val="18"/>
        </w:rPr>
        <w:t xml:space="preserve"> tedavisi başlanacak olanlara, tek başına </w:t>
      </w:r>
      <w:proofErr w:type="spellStart"/>
      <w:r w:rsidRPr="00B35A1A">
        <w:rPr>
          <w:rFonts w:ascii="Times New Roman" w:hAnsi="Times New Roman" w:cs="Times New Roman"/>
          <w:sz w:val="18"/>
          <w:szCs w:val="18"/>
        </w:rPr>
        <w:t>kumarin</w:t>
      </w:r>
      <w:proofErr w:type="spellEnd"/>
      <w:r w:rsidRPr="00B35A1A">
        <w:rPr>
          <w:rFonts w:ascii="Times New Roman" w:hAnsi="Times New Roman" w:cs="Times New Roman"/>
          <w:sz w:val="18"/>
          <w:szCs w:val="18"/>
        </w:rPr>
        <w:t xml:space="preserve"> tedavisinin yetersiz kaldığı durumda veya </w:t>
      </w:r>
      <w:proofErr w:type="spellStart"/>
      <w:r w:rsidRPr="00B35A1A">
        <w:rPr>
          <w:rFonts w:ascii="Times New Roman" w:hAnsi="Times New Roman" w:cs="Times New Roman"/>
          <w:sz w:val="18"/>
          <w:szCs w:val="18"/>
        </w:rPr>
        <w:t>kumarin</w:t>
      </w:r>
      <w:proofErr w:type="spellEnd"/>
      <w:r w:rsidRPr="00B35A1A">
        <w:rPr>
          <w:rFonts w:ascii="Times New Roman" w:hAnsi="Times New Roman" w:cs="Times New Roman"/>
          <w:sz w:val="18"/>
          <w:szCs w:val="18"/>
        </w:rPr>
        <w:t xml:space="preserve"> tedavisinin </w:t>
      </w:r>
      <w:proofErr w:type="spellStart"/>
      <w:r w:rsidRPr="00B35A1A">
        <w:rPr>
          <w:rFonts w:ascii="Times New Roman" w:hAnsi="Times New Roman" w:cs="Times New Roman"/>
          <w:sz w:val="18"/>
          <w:szCs w:val="18"/>
        </w:rPr>
        <w:t>kontrendike</w:t>
      </w:r>
      <w:proofErr w:type="spellEnd"/>
      <w:r w:rsidRPr="00B35A1A">
        <w:rPr>
          <w:rFonts w:ascii="Times New Roman" w:hAnsi="Times New Roman" w:cs="Times New Roman"/>
          <w:sz w:val="18"/>
          <w:szCs w:val="18"/>
        </w:rPr>
        <w:t xml:space="preserve"> olduğu durumlarda kısa süreli </w:t>
      </w:r>
      <w:proofErr w:type="spellStart"/>
      <w:r w:rsidRPr="00B35A1A">
        <w:rPr>
          <w:rFonts w:ascii="Times New Roman" w:hAnsi="Times New Roman" w:cs="Times New Roman"/>
          <w:sz w:val="18"/>
          <w:szCs w:val="18"/>
        </w:rPr>
        <w:t>profilaksi</w:t>
      </w:r>
      <w:proofErr w:type="spellEnd"/>
      <w:r w:rsidRPr="00B35A1A">
        <w:rPr>
          <w:rFonts w:ascii="Times New Roman" w:hAnsi="Times New Roman" w:cs="Times New Roman"/>
          <w:sz w:val="18"/>
          <w:szCs w:val="18"/>
        </w:rPr>
        <w:t xml:space="preserve"> amaçlı bir reçetede en fazla 7 günlük dozda </w:t>
      </w:r>
    </w:p>
    <w:p w:rsidR="00B35A1A" w:rsidRPr="00B35A1A" w:rsidRDefault="00B35A1A" w:rsidP="00B35A1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roofErr w:type="gramStart"/>
      <w:r w:rsidRPr="00B35A1A">
        <w:rPr>
          <w:rFonts w:ascii="Times New Roman" w:hAnsi="Times New Roman" w:cs="Times New Roman"/>
          <w:sz w:val="18"/>
          <w:szCs w:val="18"/>
        </w:rPr>
        <w:t>kullanılması</w:t>
      </w:r>
      <w:proofErr w:type="gramEnd"/>
      <w:r w:rsidRPr="00B35A1A">
        <w:rPr>
          <w:rFonts w:ascii="Times New Roman" w:hAnsi="Times New Roman" w:cs="Times New Roman"/>
          <w:sz w:val="18"/>
          <w:szCs w:val="18"/>
        </w:rPr>
        <w:t xml:space="preserve"> halinde bedelleri Kurumca karşılanır.”</w:t>
      </w:r>
    </w:p>
    <w:p w:rsidR="001D0E91" w:rsidRPr="00607F54" w:rsidRDefault="001D0E91" w:rsidP="001D0E91">
      <w:pPr>
        <w:spacing w:after="0" w:line="240" w:lineRule="auto"/>
        <w:jc w:val="both"/>
        <w:rPr>
          <w:rFonts w:ascii="Times New Roman" w:hAnsi="Times New Roman" w:cs="Times New Roman"/>
          <w:sz w:val="18"/>
          <w:szCs w:val="18"/>
        </w:rPr>
      </w:pPr>
      <w:r w:rsidRPr="00607F54">
        <w:rPr>
          <w:rFonts w:ascii="Times New Roman" w:hAnsi="Times New Roman" w:cs="Times New Roman"/>
          <w:sz w:val="18"/>
          <w:szCs w:val="18"/>
        </w:rPr>
        <w:tab/>
      </w:r>
      <w:r w:rsidRPr="00607F54">
        <w:rPr>
          <w:rFonts w:ascii="Times New Roman" w:hAnsi="Times New Roman" w:cs="Times New Roman"/>
          <w:b/>
          <w:sz w:val="18"/>
          <w:szCs w:val="18"/>
        </w:rPr>
        <w:t xml:space="preserve">MADDE </w:t>
      </w:r>
      <w:r w:rsidR="00F94DEA">
        <w:rPr>
          <w:rFonts w:ascii="Times New Roman" w:hAnsi="Times New Roman" w:cs="Times New Roman"/>
          <w:b/>
          <w:sz w:val="18"/>
          <w:szCs w:val="18"/>
        </w:rPr>
        <w:t>20</w:t>
      </w:r>
      <w:r w:rsidRPr="00607F54">
        <w:rPr>
          <w:rFonts w:ascii="Times New Roman" w:hAnsi="Times New Roman" w:cs="Times New Roman"/>
          <w:sz w:val="18"/>
          <w:szCs w:val="18"/>
        </w:rPr>
        <w:t>- Aynı Tebliğ eki “</w:t>
      </w:r>
      <w:r w:rsidR="00232081" w:rsidRPr="003B71B6">
        <w:rPr>
          <w:rFonts w:ascii="Times New Roman" w:hAnsi="Times New Roman" w:cs="Times New Roman"/>
          <w:sz w:val="18"/>
          <w:szCs w:val="18"/>
        </w:rPr>
        <w:t>Sadece Yatarak Tedavilerde Kullanımı Halinde Bedelleri Ödenecek İlaçlar Listesi</w:t>
      </w:r>
      <w:r w:rsidR="00232081" w:rsidRPr="00607F54">
        <w:rPr>
          <w:rFonts w:ascii="Times New Roman" w:hAnsi="Times New Roman" w:cs="Times New Roman"/>
          <w:sz w:val="18"/>
          <w:szCs w:val="18"/>
        </w:rPr>
        <w:t xml:space="preserve"> </w:t>
      </w:r>
      <w:r w:rsidRPr="00607F54">
        <w:rPr>
          <w:rFonts w:ascii="Times New Roman" w:hAnsi="Times New Roman" w:cs="Times New Roman"/>
          <w:sz w:val="18"/>
          <w:szCs w:val="18"/>
        </w:rPr>
        <w:t>(EK-4/G)”</w:t>
      </w:r>
      <w:r w:rsidR="00232081">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nde</w:t>
      </w:r>
      <w:proofErr w:type="spellEnd"/>
      <w:r w:rsidRPr="00607F54">
        <w:rPr>
          <w:rFonts w:ascii="Times New Roman" w:hAnsi="Times New Roman" w:cs="Times New Roman"/>
          <w:sz w:val="18"/>
          <w:szCs w:val="18"/>
        </w:rPr>
        <w:t xml:space="preserve"> aşağıdaki düzenlemeler yapılmıştır.</w:t>
      </w:r>
    </w:p>
    <w:p w:rsidR="00C22958" w:rsidRPr="00607F54" w:rsidRDefault="001D0E91" w:rsidP="00C22958">
      <w:pPr>
        <w:spacing w:after="0" w:line="240" w:lineRule="auto"/>
        <w:ind w:firstLine="708"/>
        <w:jc w:val="both"/>
        <w:rPr>
          <w:rFonts w:ascii="Times New Roman" w:hAnsi="Times New Roman" w:cs="Times New Roman"/>
          <w:sz w:val="18"/>
          <w:szCs w:val="18"/>
        </w:rPr>
      </w:pPr>
      <w:r w:rsidRPr="00607F54">
        <w:rPr>
          <w:rFonts w:ascii="Times New Roman" w:hAnsi="Times New Roman" w:cs="Times New Roman"/>
          <w:sz w:val="18"/>
          <w:szCs w:val="18"/>
        </w:rPr>
        <w:t xml:space="preserve">a) Listenin </w:t>
      </w:r>
      <w:r w:rsidRPr="003B71B6">
        <w:rPr>
          <w:rFonts w:ascii="Times New Roman" w:hAnsi="Times New Roman" w:cs="Times New Roman"/>
          <w:sz w:val="18"/>
          <w:szCs w:val="18"/>
        </w:rPr>
        <w:t>4.1</w:t>
      </w:r>
      <w:r w:rsidRPr="00607F54">
        <w:rPr>
          <w:rFonts w:ascii="Times New Roman" w:hAnsi="Times New Roman" w:cs="Times New Roman"/>
          <w:sz w:val="18"/>
          <w:szCs w:val="18"/>
        </w:rPr>
        <w:t xml:space="preserve"> numaralı maddesinde yer alan “orta derecedeki diyabetik ayak” ibaresinden sonra gelmek üzere “enfeksiyonları dahil deri ve deri yapılarına ait komplike” ibaresi eklenmiş</w:t>
      </w:r>
      <w:r w:rsidR="00C22958">
        <w:rPr>
          <w:rFonts w:ascii="Times New Roman" w:hAnsi="Times New Roman" w:cs="Times New Roman"/>
          <w:sz w:val="18"/>
          <w:szCs w:val="18"/>
        </w:rPr>
        <w:t xml:space="preserve"> ve </w:t>
      </w:r>
      <w:r w:rsidR="00C22958" w:rsidRPr="00607F54">
        <w:rPr>
          <w:rFonts w:ascii="Times New Roman" w:hAnsi="Times New Roman" w:cs="Times New Roman"/>
          <w:sz w:val="18"/>
          <w:szCs w:val="18"/>
        </w:rPr>
        <w:t xml:space="preserve">“klinik iyileşme göstererek” ibaresinden sonra gelen “oral” ibaresi “ayakta” </w:t>
      </w:r>
      <w:r w:rsidR="00C22958">
        <w:rPr>
          <w:rFonts w:ascii="Times New Roman" w:hAnsi="Times New Roman" w:cs="Times New Roman"/>
          <w:sz w:val="18"/>
          <w:szCs w:val="18"/>
        </w:rPr>
        <w:t>şeklinde değiştirilmiştir.</w:t>
      </w:r>
      <w:r w:rsidR="00C22958" w:rsidRPr="00607F54">
        <w:rPr>
          <w:rFonts w:ascii="Times New Roman" w:hAnsi="Times New Roman" w:cs="Times New Roman"/>
          <w:sz w:val="18"/>
          <w:szCs w:val="18"/>
        </w:rPr>
        <w:t xml:space="preserve"> </w:t>
      </w:r>
    </w:p>
    <w:p w:rsidR="001D0E91" w:rsidRPr="00607F54" w:rsidRDefault="001D0E91" w:rsidP="001D0E91">
      <w:pPr>
        <w:spacing w:after="0" w:line="240" w:lineRule="auto"/>
        <w:contextualSpacing/>
        <w:jc w:val="both"/>
        <w:rPr>
          <w:rFonts w:ascii="Times New Roman" w:hAnsi="Times New Roman" w:cs="Times New Roman"/>
          <w:sz w:val="18"/>
          <w:szCs w:val="18"/>
        </w:rPr>
      </w:pPr>
      <w:r w:rsidRPr="00607F54">
        <w:rPr>
          <w:rFonts w:ascii="Times New Roman" w:hAnsi="Times New Roman" w:cs="Times New Roman"/>
          <w:sz w:val="18"/>
          <w:szCs w:val="18"/>
        </w:rPr>
        <w:tab/>
      </w:r>
      <w:r w:rsidR="00C22958">
        <w:rPr>
          <w:rFonts w:ascii="Times New Roman" w:hAnsi="Times New Roman" w:cs="Times New Roman"/>
          <w:sz w:val="18"/>
          <w:szCs w:val="18"/>
        </w:rPr>
        <w:t>b</w:t>
      </w:r>
      <w:r w:rsidRPr="00607F54">
        <w:rPr>
          <w:rFonts w:ascii="Times New Roman" w:hAnsi="Times New Roman" w:cs="Times New Roman"/>
          <w:sz w:val="18"/>
          <w:szCs w:val="18"/>
        </w:rPr>
        <w:t>) Listenin 25 numaralı maddesinde yer alan “</w:t>
      </w:r>
      <w:proofErr w:type="spellStart"/>
      <w:r w:rsidRPr="00607F54">
        <w:rPr>
          <w:rFonts w:ascii="Times New Roman" w:hAnsi="Times New Roman" w:cs="Times New Roman"/>
          <w:sz w:val="18"/>
          <w:szCs w:val="18"/>
        </w:rPr>
        <w:t>Surfaktanlar</w:t>
      </w:r>
      <w:proofErr w:type="spellEnd"/>
      <w:r w:rsidRPr="00607F54">
        <w:rPr>
          <w:rFonts w:ascii="Times New Roman" w:hAnsi="Times New Roman" w:cs="Times New Roman"/>
          <w:sz w:val="18"/>
          <w:szCs w:val="18"/>
        </w:rPr>
        <w:t xml:space="preserve">” ibaresinden sonra gelmek üzere “: </w:t>
      </w:r>
      <w:proofErr w:type="spellStart"/>
      <w:r w:rsidRPr="00607F54">
        <w:rPr>
          <w:rFonts w:ascii="Times New Roman" w:hAnsi="Times New Roman" w:cs="Times New Roman"/>
          <w:sz w:val="18"/>
          <w:szCs w:val="18"/>
        </w:rPr>
        <w:t>Respiratuvar</w:t>
      </w:r>
      <w:proofErr w:type="spellEnd"/>
      <w:r w:rsidRPr="00607F54">
        <w:rPr>
          <w:rFonts w:ascii="Times New Roman" w:hAnsi="Times New Roman" w:cs="Times New Roman"/>
          <w:sz w:val="18"/>
          <w:szCs w:val="18"/>
        </w:rPr>
        <w:t xml:space="preserve"> </w:t>
      </w:r>
      <w:proofErr w:type="spellStart"/>
      <w:r w:rsidRPr="00607F54">
        <w:rPr>
          <w:rFonts w:ascii="Times New Roman" w:hAnsi="Times New Roman" w:cs="Times New Roman"/>
          <w:sz w:val="18"/>
          <w:szCs w:val="18"/>
        </w:rPr>
        <w:t>Distres</w:t>
      </w:r>
      <w:proofErr w:type="spellEnd"/>
      <w:r w:rsidRPr="00607F54">
        <w:rPr>
          <w:rFonts w:ascii="Times New Roman" w:hAnsi="Times New Roman" w:cs="Times New Roman"/>
          <w:sz w:val="18"/>
          <w:szCs w:val="18"/>
        </w:rPr>
        <w:t xml:space="preserve"> Sendromu (RDS) izlenen veya RDS riski altında olan prematüre bebekler ile diğer </w:t>
      </w:r>
      <w:proofErr w:type="spellStart"/>
      <w:r w:rsidRPr="00607F54">
        <w:rPr>
          <w:rFonts w:ascii="Times New Roman" w:hAnsi="Times New Roman" w:cs="Times New Roman"/>
          <w:sz w:val="18"/>
          <w:szCs w:val="18"/>
        </w:rPr>
        <w:t>surfaktan</w:t>
      </w:r>
      <w:proofErr w:type="spellEnd"/>
      <w:r w:rsidRPr="00607F54">
        <w:rPr>
          <w:rFonts w:ascii="Times New Roman" w:hAnsi="Times New Roman" w:cs="Times New Roman"/>
          <w:sz w:val="18"/>
          <w:szCs w:val="18"/>
        </w:rPr>
        <w:t xml:space="preserve"> eksikliği bulguları izlenen prematüre bebeklerin kurtarma tedavisi ve </w:t>
      </w:r>
      <w:proofErr w:type="spellStart"/>
      <w:r w:rsidRPr="00607F54">
        <w:rPr>
          <w:rFonts w:ascii="Times New Roman" w:hAnsi="Times New Roman" w:cs="Times New Roman"/>
          <w:sz w:val="18"/>
          <w:szCs w:val="18"/>
        </w:rPr>
        <w:t>profilaksisinde</w:t>
      </w:r>
      <w:proofErr w:type="spellEnd"/>
      <w:r w:rsidRPr="00607F54">
        <w:rPr>
          <w:rFonts w:ascii="Times New Roman" w:hAnsi="Times New Roman" w:cs="Times New Roman"/>
          <w:sz w:val="18"/>
          <w:szCs w:val="18"/>
        </w:rPr>
        <w:t xml:space="preserve"> kullanılması halinde bedelleri Kurumca karşılanır.” </w:t>
      </w:r>
      <w:r w:rsidR="00C22958">
        <w:rPr>
          <w:rFonts w:ascii="Times New Roman" w:hAnsi="Times New Roman" w:cs="Times New Roman"/>
          <w:sz w:val="18"/>
          <w:szCs w:val="18"/>
        </w:rPr>
        <w:t>i</w:t>
      </w:r>
      <w:r w:rsidRPr="00607F54">
        <w:rPr>
          <w:rFonts w:ascii="Times New Roman" w:hAnsi="Times New Roman" w:cs="Times New Roman"/>
          <w:sz w:val="18"/>
          <w:szCs w:val="18"/>
        </w:rPr>
        <w:t>baresi eklenmiştir.</w:t>
      </w:r>
    </w:p>
    <w:p w:rsidR="001D0E91" w:rsidRPr="00607F54" w:rsidRDefault="001D0E91" w:rsidP="00C22958">
      <w:pPr>
        <w:tabs>
          <w:tab w:val="left" w:pos="709"/>
        </w:tabs>
        <w:spacing w:after="0" w:line="240" w:lineRule="auto"/>
        <w:contextualSpacing/>
        <w:jc w:val="both"/>
        <w:rPr>
          <w:rFonts w:ascii="Times New Roman" w:hAnsi="Times New Roman" w:cs="Times New Roman"/>
          <w:sz w:val="18"/>
          <w:szCs w:val="18"/>
        </w:rPr>
      </w:pPr>
      <w:r w:rsidRPr="00607F54">
        <w:rPr>
          <w:rFonts w:ascii="Times New Roman" w:hAnsi="Times New Roman" w:cs="Times New Roman"/>
          <w:sz w:val="18"/>
          <w:szCs w:val="18"/>
        </w:rPr>
        <w:tab/>
      </w:r>
      <w:r w:rsidR="00C22958">
        <w:rPr>
          <w:rFonts w:ascii="Times New Roman" w:hAnsi="Times New Roman" w:cs="Times New Roman"/>
          <w:sz w:val="18"/>
          <w:szCs w:val="18"/>
        </w:rPr>
        <w:t>c</w:t>
      </w:r>
      <w:r w:rsidRPr="00607F54">
        <w:rPr>
          <w:rFonts w:ascii="Times New Roman" w:hAnsi="Times New Roman" w:cs="Times New Roman"/>
          <w:sz w:val="18"/>
          <w:szCs w:val="18"/>
        </w:rPr>
        <w:t>) Listenin 71</w:t>
      </w:r>
      <w:r w:rsidRPr="00607F54">
        <w:rPr>
          <w:rFonts w:ascii="Times New Roman" w:hAnsi="Times New Roman" w:cs="Times New Roman"/>
          <w:b/>
          <w:sz w:val="18"/>
          <w:szCs w:val="18"/>
        </w:rPr>
        <w:t xml:space="preserve"> </w:t>
      </w:r>
      <w:r w:rsidRPr="00607F54">
        <w:rPr>
          <w:rFonts w:ascii="Times New Roman" w:hAnsi="Times New Roman" w:cs="Times New Roman"/>
          <w:sz w:val="18"/>
          <w:szCs w:val="18"/>
        </w:rPr>
        <w:t>numaralı maddesi yürürlükten kaldırılmıştır.</w:t>
      </w:r>
    </w:p>
    <w:p w:rsidR="00B24F91" w:rsidRDefault="001D0E91" w:rsidP="0018445D">
      <w:pPr>
        <w:tabs>
          <w:tab w:val="left" w:pos="709"/>
        </w:tabs>
        <w:spacing w:after="0" w:line="240" w:lineRule="auto"/>
        <w:contextualSpacing/>
        <w:jc w:val="both"/>
        <w:rPr>
          <w:rFonts w:ascii="Times New Roman" w:eastAsia="Times New Roman" w:hAnsi="Times New Roman" w:cs="Arial"/>
          <w:bCs/>
          <w:sz w:val="18"/>
          <w:szCs w:val="18"/>
          <w:lang w:eastAsia="tr-TR"/>
        </w:rPr>
      </w:pPr>
      <w:bookmarkStart w:id="13" w:name="_Hlk55306073"/>
      <w:r>
        <w:rPr>
          <w:rFonts w:ascii="Times New Roman" w:eastAsia="Calibri" w:hAnsi="Times New Roman" w:cs="Times New Roman"/>
          <w:b/>
          <w:sz w:val="18"/>
          <w:szCs w:val="18"/>
        </w:rPr>
        <w:t xml:space="preserve">               </w:t>
      </w:r>
      <w:ins w:id="14" w:author="OZKAN BARAN" w:date="2021-01-07T13:19:00Z">
        <w:r w:rsidR="0018445D">
          <w:rPr>
            <w:rFonts w:ascii="Times New Roman" w:eastAsia="Calibri" w:hAnsi="Times New Roman" w:cs="Times New Roman"/>
            <w:b/>
            <w:sz w:val="18"/>
            <w:szCs w:val="18"/>
          </w:rPr>
          <w:tab/>
        </w:r>
      </w:ins>
      <w:r w:rsidR="00DC0710" w:rsidRPr="00DC0710">
        <w:rPr>
          <w:rFonts w:ascii="Times New Roman" w:eastAsia="Calibri" w:hAnsi="Times New Roman" w:cs="Times New Roman"/>
          <w:b/>
          <w:sz w:val="18"/>
          <w:szCs w:val="18"/>
        </w:rPr>
        <w:t xml:space="preserve">MADDE </w:t>
      </w:r>
      <w:r w:rsidR="001831E7">
        <w:rPr>
          <w:rFonts w:ascii="Times New Roman" w:eastAsia="Calibri" w:hAnsi="Times New Roman" w:cs="Times New Roman"/>
          <w:b/>
          <w:sz w:val="18"/>
          <w:szCs w:val="18"/>
        </w:rPr>
        <w:t>2</w:t>
      </w:r>
      <w:r w:rsidR="00F94DEA">
        <w:rPr>
          <w:rFonts w:ascii="Times New Roman" w:eastAsia="Calibri" w:hAnsi="Times New Roman" w:cs="Times New Roman"/>
          <w:b/>
          <w:sz w:val="18"/>
          <w:szCs w:val="18"/>
        </w:rPr>
        <w:t>1</w:t>
      </w:r>
      <w:r w:rsidR="00DC0710" w:rsidRPr="00DC0710">
        <w:rPr>
          <w:rFonts w:ascii="Times New Roman" w:eastAsia="Calibri" w:hAnsi="Times New Roman" w:cs="Times New Roman"/>
          <w:b/>
          <w:sz w:val="18"/>
          <w:szCs w:val="18"/>
        </w:rPr>
        <w:t xml:space="preserve">- </w:t>
      </w:r>
      <w:r w:rsidR="00B24F91" w:rsidRPr="0069778E">
        <w:rPr>
          <w:rFonts w:ascii="Times New Roman" w:eastAsia="Times New Roman" w:hAnsi="Times New Roman" w:cs="Arial"/>
          <w:bCs/>
          <w:sz w:val="18"/>
          <w:szCs w:val="18"/>
          <w:lang w:eastAsia="tr-TR"/>
        </w:rPr>
        <w:t>Bu Tebliğin;</w:t>
      </w:r>
    </w:p>
    <w:p w:rsidR="00B24F91" w:rsidRDefault="0081753D" w:rsidP="0081753D">
      <w:pPr>
        <w:spacing w:after="0" w:line="240" w:lineRule="auto"/>
        <w:jc w:val="both"/>
        <w:rPr>
          <w:rFonts w:ascii="Times New Roman" w:eastAsia="Times New Roman" w:hAnsi="Times New Roman" w:cs="Arial"/>
          <w:bCs/>
          <w:sz w:val="18"/>
          <w:szCs w:val="18"/>
          <w:lang w:eastAsia="tr-TR"/>
        </w:rPr>
      </w:pPr>
      <w:r>
        <w:rPr>
          <w:rFonts w:ascii="Times New Roman" w:eastAsia="Times New Roman" w:hAnsi="Times New Roman" w:cs="Arial"/>
          <w:bCs/>
          <w:sz w:val="18"/>
          <w:szCs w:val="18"/>
          <w:lang w:eastAsia="tr-TR"/>
        </w:rPr>
        <w:t xml:space="preserve">             </w:t>
      </w:r>
      <w:r w:rsidR="00B24F91">
        <w:rPr>
          <w:rFonts w:ascii="Times New Roman" w:eastAsia="Times New Roman" w:hAnsi="Times New Roman" w:cs="Arial"/>
          <w:bCs/>
          <w:sz w:val="18"/>
          <w:szCs w:val="18"/>
          <w:lang w:eastAsia="tr-TR"/>
        </w:rPr>
        <w:t xml:space="preserve">   a</w:t>
      </w:r>
      <w:r w:rsidR="00B24F91" w:rsidRPr="00E61021">
        <w:rPr>
          <w:rFonts w:ascii="Times New Roman" w:eastAsia="Times New Roman" w:hAnsi="Times New Roman" w:cs="Arial"/>
          <w:bCs/>
          <w:sz w:val="18"/>
          <w:szCs w:val="18"/>
          <w:lang w:eastAsia="tr-TR"/>
        </w:rPr>
        <w:t xml:space="preserve">) </w:t>
      </w:r>
      <w:proofErr w:type="gramStart"/>
      <w:r w:rsidR="00F50D98">
        <w:rPr>
          <w:rFonts w:ascii="Times New Roman" w:eastAsia="Times New Roman" w:hAnsi="Times New Roman" w:cs="Arial"/>
          <w:bCs/>
          <w:sz w:val="18"/>
          <w:szCs w:val="18"/>
          <w:lang w:eastAsia="tr-TR"/>
        </w:rPr>
        <w:t>2</w:t>
      </w:r>
      <w:r w:rsidR="00D9753E">
        <w:rPr>
          <w:rFonts w:ascii="Times New Roman" w:eastAsia="Times New Roman" w:hAnsi="Times New Roman" w:cs="Arial"/>
          <w:bCs/>
          <w:sz w:val="18"/>
          <w:szCs w:val="18"/>
          <w:lang w:eastAsia="tr-TR"/>
        </w:rPr>
        <w:t xml:space="preserve"> </w:t>
      </w:r>
      <w:proofErr w:type="spellStart"/>
      <w:r w:rsidR="00B24F91">
        <w:rPr>
          <w:rFonts w:ascii="Times New Roman" w:eastAsia="Times New Roman" w:hAnsi="Times New Roman" w:cs="Arial"/>
          <w:bCs/>
          <w:sz w:val="18"/>
          <w:szCs w:val="18"/>
          <w:lang w:eastAsia="tr-TR"/>
        </w:rPr>
        <w:t>nci</w:t>
      </w:r>
      <w:proofErr w:type="spellEnd"/>
      <w:proofErr w:type="gramEnd"/>
      <w:r w:rsidR="00B24F91">
        <w:rPr>
          <w:rFonts w:ascii="Times New Roman" w:eastAsia="Times New Roman" w:hAnsi="Times New Roman" w:cs="Arial"/>
          <w:bCs/>
          <w:sz w:val="18"/>
          <w:szCs w:val="18"/>
          <w:lang w:eastAsia="tr-TR"/>
        </w:rPr>
        <w:t xml:space="preserve"> </w:t>
      </w:r>
      <w:r w:rsidR="00B24F91" w:rsidRPr="00D06A4C">
        <w:rPr>
          <w:rFonts w:ascii="Times New Roman" w:eastAsia="Times New Roman" w:hAnsi="Times New Roman" w:cs="Arial"/>
          <w:bCs/>
          <w:sz w:val="18"/>
          <w:szCs w:val="18"/>
          <w:lang w:eastAsia="tr-TR"/>
        </w:rPr>
        <w:t xml:space="preserve">maddesi </w:t>
      </w:r>
      <w:r w:rsidR="00B24F91">
        <w:rPr>
          <w:rFonts w:ascii="Times New Roman" w:eastAsia="Times New Roman" w:hAnsi="Times New Roman" w:cs="Arial"/>
          <w:bCs/>
          <w:sz w:val="18"/>
          <w:szCs w:val="18"/>
          <w:lang w:eastAsia="tr-TR"/>
        </w:rPr>
        <w:t>1</w:t>
      </w:r>
      <w:r w:rsidR="00B24F91" w:rsidRPr="00D06A4C">
        <w:rPr>
          <w:rFonts w:ascii="Times New Roman" w:eastAsia="Times New Roman" w:hAnsi="Times New Roman" w:cs="Arial"/>
          <w:bCs/>
          <w:sz w:val="18"/>
          <w:szCs w:val="18"/>
          <w:lang w:eastAsia="tr-TR"/>
        </w:rPr>
        <w:t>/</w:t>
      </w:r>
      <w:r w:rsidR="00B24F91">
        <w:rPr>
          <w:rFonts w:ascii="Times New Roman" w:eastAsia="Times New Roman" w:hAnsi="Times New Roman" w:cs="Arial"/>
          <w:bCs/>
          <w:sz w:val="18"/>
          <w:szCs w:val="18"/>
          <w:lang w:eastAsia="tr-TR"/>
        </w:rPr>
        <w:t>4/</w:t>
      </w:r>
      <w:r w:rsidR="00B24F91" w:rsidRPr="00D06A4C">
        <w:rPr>
          <w:rFonts w:ascii="Times New Roman" w:eastAsia="Times New Roman" w:hAnsi="Times New Roman" w:cs="Arial"/>
          <w:bCs/>
          <w:sz w:val="18"/>
          <w:szCs w:val="18"/>
          <w:lang w:eastAsia="tr-TR"/>
        </w:rPr>
        <w:t>20</w:t>
      </w:r>
      <w:r w:rsidR="00B24F91">
        <w:rPr>
          <w:rFonts w:ascii="Times New Roman" w:eastAsia="Times New Roman" w:hAnsi="Times New Roman" w:cs="Arial"/>
          <w:bCs/>
          <w:sz w:val="18"/>
          <w:szCs w:val="18"/>
          <w:lang w:eastAsia="tr-TR"/>
        </w:rPr>
        <w:t>20</w:t>
      </w:r>
      <w:r w:rsidR="00B24F91" w:rsidRPr="00D06A4C">
        <w:rPr>
          <w:rFonts w:ascii="Times New Roman" w:eastAsia="Times New Roman" w:hAnsi="Times New Roman" w:cs="Arial"/>
          <w:bCs/>
          <w:sz w:val="18"/>
          <w:szCs w:val="18"/>
          <w:lang w:eastAsia="tr-TR"/>
        </w:rPr>
        <w:t xml:space="preserve"> tarihinden geçerli olmak üzere yayımı tarihinde,</w:t>
      </w:r>
    </w:p>
    <w:p w:rsidR="00FF2763" w:rsidRPr="005D1DC2" w:rsidRDefault="005D1DC2" w:rsidP="005D1DC2">
      <w:pPr>
        <w:spacing w:after="0" w:line="240" w:lineRule="auto"/>
        <w:ind w:firstLine="708"/>
        <w:jc w:val="both"/>
        <w:rPr>
          <w:rFonts w:ascii="Times New Roman" w:eastAsia="Times New Roman" w:hAnsi="Times New Roman" w:cs="Arial"/>
          <w:bCs/>
          <w:sz w:val="18"/>
          <w:szCs w:val="18"/>
          <w:lang w:eastAsia="tr-TR"/>
        </w:rPr>
      </w:pPr>
      <w:r>
        <w:rPr>
          <w:rFonts w:ascii="Times New Roman" w:eastAsia="Times New Roman" w:hAnsi="Times New Roman" w:cs="Arial"/>
          <w:bCs/>
          <w:sz w:val="18"/>
          <w:szCs w:val="18"/>
          <w:lang w:eastAsia="tr-TR"/>
        </w:rPr>
        <w:t>b</w:t>
      </w:r>
      <w:r w:rsidR="00FF2763" w:rsidRPr="005D1DC2">
        <w:rPr>
          <w:rFonts w:ascii="Times New Roman" w:eastAsia="Times New Roman" w:hAnsi="Times New Roman" w:cs="Arial"/>
          <w:bCs/>
          <w:sz w:val="18"/>
          <w:szCs w:val="18"/>
          <w:lang w:eastAsia="tr-TR"/>
        </w:rPr>
        <w:t xml:space="preserve">) </w:t>
      </w:r>
      <w:proofErr w:type="gramStart"/>
      <w:r w:rsidR="00FF2763" w:rsidRPr="005D1DC2">
        <w:rPr>
          <w:rFonts w:ascii="Times New Roman" w:eastAsia="Times New Roman" w:hAnsi="Times New Roman" w:cs="Arial"/>
          <w:bCs/>
          <w:sz w:val="18"/>
          <w:szCs w:val="18"/>
          <w:lang w:eastAsia="tr-TR"/>
        </w:rPr>
        <w:t>1</w:t>
      </w:r>
      <w:r w:rsidR="00F94DEA">
        <w:rPr>
          <w:rFonts w:ascii="Times New Roman" w:eastAsia="Times New Roman" w:hAnsi="Times New Roman" w:cs="Arial"/>
          <w:bCs/>
          <w:sz w:val="18"/>
          <w:szCs w:val="18"/>
          <w:lang w:eastAsia="tr-TR"/>
        </w:rPr>
        <w:t>7</w:t>
      </w:r>
      <w:r w:rsidR="00FF2763" w:rsidRPr="005D1DC2">
        <w:rPr>
          <w:rFonts w:ascii="Times New Roman" w:eastAsia="Times New Roman" w:hAnsi="Times New Roman" w:cs="Arial"/>
          <w:bCs/>
          <w:sz w:val="18"/>
          <w:szCs w:val="18"/>
          <w:lang w:eastAsia="tr-TR"/>
        </w:rPr>
        <w:t xml:space="preserve"> </w:t>
      </w:r>
      <w:proofErr w:type="spellStart"/>
      <w:r w:rsidR="00FF2763" w:rsidRPr="005D1DC2">
        <w:rPr>
          <w:rFonts w:ascii="Times New Roman" w:eastAsia="Times New Roman" w:hAnsi="Times New Roman" w:cs="Arial"/>
          <w:bCs/>
          <w:sz w:val="18"/>
          <w:szCs w:val="18"/>
          <w:lang w:eastAsia="tr-TR"/>
        </w:rPr>
        <w:t>nc</w:t>
      </w:r>
      <w:r w:rsidR="00F94DEA">
        <w:rPr>
          <w:rFonts w:ascii="Times New Roman" w:eastAsia="Times New Roman" w:hAnsi="Times New Roman" w:cs="Arial"/>
          <w:bCs/>
          <w:sz w:val="18"/>
          <w:szCs w:val="18"/>
          <w:lang w:eastAsia="tr-TR"/>
        </w:rPr>
        <w:t>i</w:t>
      </w:r>
      <w:proofErr w:type="spellEnd"/>
      <w:proofErr w:type="gramEnd"/>
      <w:r w:rsidR="00FF2763" w:rsidRPr="005D1DC2">
        <w:rPr>
          <w:rFonts w:ascii="Times New Roman" w:eastAsia="Times New Roman" w:hAnsi="Times New Roman" w:cs="Arial"/>
          <w:bCs/>
          <w:sz w:val="18"/>
          <w:szCs w:val="18"/>
          <w:lang w:eastAsia="tr-TR"/>
        </w:rPr>
        <w:t xml:space="preserve"> maddesinin (c)</w:t>
      </w:r>
      <w:r w:rsidRPr="005D1DC2">
        <w:rPr>
          <w:rFonts w:ascii="Times New Roman" w:eastAsia="Times New Roman" w:hAnsi="Times New Roman" w:cs="Arial"/>
          <w:bCs/>
          <w:sz w:val="18"/>
          <w:szCs w:val="18"/>
          <w:lang w:eastAsia="tr-TR"/>
        </w:rPr>
        <w:t xml:space="preserve"> </w:t>
      </w:r>
      <w:r w:rsidR="00FF2763" w:rsidRPr="005D1DC2">
        <w:rPr>
          <w:rFonts w:ascii="Times New Roman" w:eastAsia="Times New Roman" w:hAnsi="Times New Roman" w:cs="Arial"/>
          <w:bCs/>
          <w:sz w:val="18"/>
          <w:szCs w:val="18"/>
          <w:lang w:eastAsia="tr-TR"/>
        </w:rPr>
        <w:t>bendi 24</w:t>
      </w:r>
      <w:r w:rsidR="009C4524">
        <w:rPr>
          <w:rFonts w:ascii="Times New Roman" w:eastAsia="Times New Roman" w:hAnsi="Times New Roman" w:cs="Arial"/>
          <w:bCs/>
          <w:sz w:val="18"/>
          <w:szCs w:val="18"/>
          <w:lang w:eastAsia="tr-TR"/>
        </w:rPr>
        <w:t>/</w:t>
      </w:r>
      <w:r w:rsidR="00FF2763" w:rsidRPr="005D1DC2">
        <w:rPr>
          <w:rFonts w:ascii="Times New Roman" w:eastAsia="Times New Roman" w:hAnsi="Times New Roman" w:cs="Arial"/>
          <w:bCs/>
          <w:sz w:val="18"/>
          <w:szCs w:val="18"/>
          <w:lang w:eastAsia="tr-TR"/>
        </w:rPr>
        <w:t>6</w:t>
      </w:r>
      <w:r w:rsidR="009C4524">
        <w:rPr>
          <w:rFonts w:ascii="Times New Roman" w:eastAsia="Times New Roman" w:hAnsi="Times New Roman" w:cs="Arial"/>
          <w:bCs/>
          <w:sz w:val="18"/>
          <w:szCs w:val="18"/>
          <w:lang w:eastAsia="tr-TR"/>
        </w:rPr>
        <w:t>/</w:t>
      </w:r>
      <w:r w:rsidR="00FF2763" w:rsidRPr="005D1DC2">
        <w:rPr>
          <w:rFonts w:ascii="Times New Roman" w:eastAsia="Times New Roman" w:hAnsi="Times New Roman" w:cs="Arial"/>
          <w:bCs/>
          <w:sz w:val="18"/>
          <w:szCs w:val="18"/>
          <w:lang w:eastAsia="tr-TR"/>
        </w:rPr>
        <w:t>2020 tarihinden geçerli olmak üzere yayımı tarihinde,</w:t>
      </w:r>
    </w:p>
    <w:p w:rsidR="003B71B6" w:rsidRDefault="005D1DC2" w:rsidP="003B71B6">
      <w:pPr>
        <w:tabs>
          <w:tab w:val="left" w:pos="709"/>
        </w:tabs>
        <w:spacing w:after="0" w:line="240" w:lineRule="auto"/>
        <w:ind w:firstLine="708"/>
        <w:jc w:val="both"/>
        <w:rPr>
          <w:rFonts w:ascii="Times New Roman" w:eastAsia="Times New Roman" w:hAnsi="Times New Roman" w:cs="Arial"/>
          <w:bCs/>
          <w:sz w:val="18"/>
          <w:szCs w:val="18"/>
          <w:lang w:eastAsia="tr-TR"/>
        </w:rPr>
      </w:pPr>
      <w:r>
        <w:rPr>
          <w:rFonts w:ascii="Times New Roman" w:eastAsia="Times New Roman" w:hAnsi="Times New Roman" w:cs="Arial"/>
          <w:bCs/>
          <w:sz w:val="18"/>
          <w:szCs w:val="18"/>
          <w:lang w:eastAsia="tr-TR"/>
        </w:rPr>
        <w:t>c</w:t>
      </w:r>
      <w:r w:rsidR="00216BC7" w:rsidRPr="00216BC7">
        <w:rPr>
          <w:rFonts w:ascii="Times New Roman" w:eastAsia="Times New Roman" w:hAnsi="Times New Roman" w:cs="Arial"/>
          <w:bCs/>
          <w:sz w:val="18"/>
          <w:szCs w:val="18"/>
          <w:lang w:eastAsia="tr-TR"/>
        </w:rPr>
        <w:t>)</w:t>
      </w:r>
      <w:r w:rsidR="00D9753E">
        <w:rPr>
          <w:rFonts w:ascii="Times New Roman" w:eastAsia="Times New Roman" w:hAnsi="Times New Roman" w:cs="Arial"/>
          <w:bCs/>
          <w:sz w:val="18"/>
          <w:szCs w:val="18"/>
          <w:lang w:eastAsia="tr-TR"/>
        </w:rPr>
        <w:t xml:space="preserve"> </w:t>
      </w:r>
      <w:r w:rsidR="003B71B6" w:rsidRPr="003B71B6">
        <w:rPr>
          <w:rFonts w:ascii="Times New Roman" w:eastAsia="Times New Roman" w:hAnsi="Times New Roman" w:cs="Arial"/>
          <w:bCs/>
          <w:sz w:val="18"/>
          <w:szCs w:val="18"/>
          <w:lang w:eastAsia="tr-TR"/>
        </w:rPr>
        <w:t>4 il</w:t>
      </w:r>
      <w:r w:rsidR="00392536">
        <w:rPr>
          <w:rFonts w:ascii="Times New Roman" w:eastAsia="Times New Roman" w:hAnsi="Times New Roman" w:cs="Times New Roman"/>
          <w:bCs/>
          <w:sz w:val="18"/>
          <w:szCs w:val="18"/>
          <w:lang w:eastAsia="tr-TR"/>
        </w:rPr>
        <w:t>â</w:t>
      </w:r>
      <w:r w:rsidR="003B71B6" w:rsidRPr="003B71B6">
        <w:rPr>
          <w:rFonts w:ascii="Times New Roman" w:eastAsia="Times New Roman" w:hAnsi="Times New Roman" w:cs="Arial"/>
          <w:bCs/>
          <w:sz w:val="18"/>
          <w:szCs w:val="18"/>
          <w:lang w:eastAsia="tr-TR"/>
        </w:rPr>
        <w:t xml:space="preserve"> 9 uncu maddeleri ve 1</w:t>
      </w:r>
      <w:r w:rsidR="00F94DEA">
        <w:rPr>
          <w:rFonts w:ascii="Times New Roman" w:eastAsia="Times New Roman" w:hAnsi="Times New Roman" w:cs="Arial"/>
          <w:bCs/>
          <w:sz w:val="18"/>
          <w:szCs w:val="18"/>
          <w:lang w:eastAsia="tr-TR"/>
        </w:rPr>
        <w:t>8</w:t>
      </w:r>
      <w:r w:rsidR="003B71B6" w:rsidRPr="003B71B6">
        <w:rPr>
          <w:rFonts w:ascii="Times New Roman" w:eastAsia="Times New Roman" w:hAnsi="Times New Roman" w:cs="Arial"/>
          <w:bCs/>
          <w:sz w:val="18"/>
          <w:szCs w:val="18"/>
          <w:lang w:eastAsia="tr-TR"/>
        </w:rPr>
        <w:t xml:space="preserve"> il</w:t>
      </w:r>
      <w:r w:rsidR="00392536">
        <w:rPr>
          <w:rFonts w:ascii="Times New Roman" w:eastAsia="Times New Roman" w:hAnsi="Times New Roman" w:cs="Times New Roman"/>
          <w:bCs/>
          <w:sz w:val="18"/>
          <w:szCs w:val="18"/>
          <w:lang w:eastAsia="tr-TR"/>
        </w:rPr>
        <w:t>â</w:t>
      </w:r>
      <w:r w:rsidR="003B71B6" w:rsidRPr="003B71B6">
        <w:rPr>
          <w:rFonts w:ascii="Times New Roman" w:eastAsia="Times New Roman" w:hAnsi="Times New Roman" w:cs="Arial"/>
          <w:bCs/>
          <w:sz w:val="18"/>
          <w:szCs w:val="18"/>
          <w:lang w:eastAsia="tr-TR"/>
        </w:rPr>
        <w:t xml:space="preserve"> </w:t>
      </w:r>
      <w:proofErr w:type="gramStart"/>
      <w:r w:rsidR="00F94DEA">
        <w:rPr>
          <w:rFonts w:ascii="Times New Roman" w:eastAsia="Times New Roman" w:hAnsi="Times New Roman" w:cs="Arial"/>
          <w:bCs/>
          <w:sz w:val="18"/>
          <w:szCs w:val="18"/>
          <w:lang w:eastAsia="tr-TR"/>
        </w:rPr>
        <w:t>20</w:t>
      </w:r>
      <w:r w:rsidR="003B71B6" w:rsidRPr="003B71B6">
        <w:rPr>
          <w:rFonts w:ascii="Times New Roman" w:eastAsia="Times New Roman" w:hAnsi="Times New Roman" w:cs="Arial"/>
          <w:bCs/>
          <w:sz w:val="18"/>
          <w:szCs w:val="18"/>
          <w:lang w:eastAsia="tr-TR"/>
        </w:rPr>
        <w:t xml:space="preserve"> </w:t>
      </w:r>
      <w:proofErr w:type="spellStart"/>
      <w:r w:rsidR="003B71B6" w:rsidRPr="003B71B6">
        <w:rPr>
          <w:rFonts w:ascii="Times New Roman" w:eastAsia="Times New Roman" w:hAnsi="Times New Roman" w:cs="Arial"/>
          <w:bCs/>
          <w:sz w:val="18"/>
          <w:szCs w:val="18"/>
          <w:lang w:eastAsia="tr-TR"/>
        </w:rPr>
        <w:t>nc</w:t>
      </w:r>
      <w:r w:rsidR="00F94DEA">
        <w:rPr>
          <w:rFonts w:ascii="Times New Roman" w:eastAsia="Times New Roman" w:hAnsi="Times New Roman" w:cs="Arial"/>
          <w:bCs/>
          <w:sz w:val="18"/>
          <w:szCs w:val="18"/>
          <w:lang w:eastAsia="tr-TR"/>
        </w:rPr>
        <w:t>i</w:t>
      </w:r>
      <w:proofErr w:type="spellEnd"/>
      <w:proofErr w:type="gramEnd"/>
      <w:r w:rsidR="003B71B6" w:rsidRPr="003B71B6">
        <w:rPr>
          <w:rFonts w:ascii="Times New Roman" w:eastAsia="Times New Roman" w:hAnsi="Times New Roman" w:cs="Arial"/>
          <w:bCs/>
          <w:sz w:val="18"/>
          <w:szCs w:val="18"/>
          <w:lang w:eastAsia="tr-TR"/>
        </w:rPr>
        <w:t xml:space="preserve"> maddeleri yayımı tarihinden 5 iş günü sonra,</w:t>
      </w:r>
    </w:p>
    <w:p w:rsidR="00F94DEA" w:rsidRPr="00F94DEA" w:rsidRDefault="00F94DEA" w:rsidP="00F94DEA">
      <w:pPr>
        <w:tabs>
          <w:tab w:val="left" w:pos="709"/>
        </w:tabs>
        <w:spacing w:after="0" w:line="240" w:lineRule="auto"/>
        <w:ind w:firstLine="709"/>
        <w:jc w:val="both"/>
        <w:rPr>
          <w:rFonts w:ascii="Times New Roman" w:eastAsia="Times New Roman" w:hAnsi="Times New Roman" w:cs="Times New Roman"/>
          <w:bCs/>
          <w:sz w:val="18"/>
          <w:szCs w:val="18"/>
          <w:lang w:eastAsia="tr-TR"/>
        </w:rPr>
      </w:pPr>
      <w:proofErr w:type="gramStart"/>
      <w:r>
        <w:rPr>
          <w:rFonts w:ascii="Times New Roman" w:eastAsia="Times New Roman" w:hAnsi="Times New Roman" w:cs="Times New Roman"/>
          <w:bCs/>
          <w:sz w:val="18"/>
          <w:szCs w:val="18"/>
          <w:lang w:eastAsia="tr-TR"/>
        </w:rPr>
        <w:t>ç</w:t>
      </w:r>
      <w:proofErr w:type="gramEnd"/>
      <w:r w:rsidRPr="00F94DEA">
        <w:rPr>
          <w:rFonts w:ascii="Times New Roman" w:eastAsia="Times New Roman" w:hAnsi="Times New Roman" w:cs="Times New Roman"/>
          <w:bCs/>
          <w:sz w:val="18"/>
          <w:szCs w:val="18"/>
          <w:lang w:eastAsia="tr-TR"/>
        </w:rPr>
        <w:t xml:space="preserve">) </w:t>
      </w:r>
      <w:r>
        <w:rPr>
          <w:rFonts w:ascii="Times New Roman" w:eastAsia="Times New Roman" w:hAnsi="Times New Roman" w:cs="Times New Roman"/>
          <w:bCs/>
          <w:sz w:val="18"/>
          <w:szCs w:val="18"/>
          <w:lang w:eastAsia="tr-TR"/>
        </w:rPr>
        <w:t>16</w:t>
      </w:r>
      <w:r w:rsidRPr="00F94DEA">
        <w:rPr>
          <w:rFonts w:ascii="Times New Roman" w:eastAsia="Times New Roman" w:hAnsi="Times New Roman" w:cs="Times New Roman"/>
          <w:bCs/>
          <w:sz w:val="18"/>
          <w:szCs w:val="18"/>
          <w:lang w:eastAsia="tr-TR"/>
        </w:rPr>
        <w:t xml:space="preserve"> </w:t>
      </w:r>
      <w:proofErr w:type="spellStart"/>
      <w:r w:rsidRPr="00F94DEA">
        <w:rPr>
          <w:rFonts w:ascii="Times New Roman" w:eastAsia="Times New Roman" w:hAnsi="Times New Roman" w:cs="Times New Roman"/>
          <w:bCs/>
          <w:sz w:val="18"/>
          <w:szCs w:val="18"/>
          <w:lang w:eastAsia="tr-TR"/>
        </w:rPr>
        <w:t>nc</w:t>
      </w:r>
      <w:r>
        <w:rPr>
          <w:rFonts w:ascii="Times New Roman" w:eastAsia="Times New Roman" w:hAnsi="Times New Roman" w:cs="Times New Roman"/>
          <w:bCs/>
          <w:sz w:val="18"/>
          <w:szCs w:val="18"/>
          <w:lang w:eastAsia="tr-TR"/>
        </w:rPr>
        <w:t>ı</w:t>
      </w:r>
      <w:proofErr w:type="spellEnd"/>
      <w:r w:rsidRPr="00F94DEA">
        <w:rPr>
          <w:rFonts w:ascii="Times New Roman" w:eastAsia="Times New Roman" w:hAnsi="Times New Roman" w:cs="Times New Roman"/>
          <w:bCs/>
          <w:sz w:val="18"/>
          <w:szCs w:val="18"/>
          <w:lang w:eastAsia="tr-TR"/>
        </w:rPr>
        <w:t xml:space="preserve"> maddesinin (a) ve (b) bentlerinde düzenlenen ekli listelerde; listeye giriş tarihi, </w:t>
      </w:r>
      <w:proofErr w:type="spellStart"/>
      <w:r w:rsidRPr="00F94DEA">
        <w:rPr>
          <w:rFonts w:ascii="Times New Roman" w:eastAsia="Times New Roman" w:hAnsi="Times New Roman" w:cs="Times New Roman"/>
          <w:bCs/>
          <w:sz w:val="18"/>
          <w:szCs w:val="18"/>
          <w:lang w:eastAsia="tr-TR"/>
        </w:rPr>
        <w:t>aktiflenme</w:t>
      </w:r>
      <w:proofErr w:type="spellEnd"/>
      <w:r w:rsidRPr="00F94DEA">
        <w:rPr>
          <w:rFonts w:ascii="Times New Roman" w:eastAsia="Times New Roman" w:hAnsi="Times New Roman" w:cs="Times New Roman"/>
          <w:bCs/>
          <w:sz w:val="18"/>
          <w:szCs w:val="18"/>
          <w:lang w:eastAsia="tr-TR"/>
        </w:rPr>
        <w:t xml:space="preserve"> tarihi veya </w:t>
      </w:r>
      <w:proofErr w:type="spellStart"/>
      <w:r w:rsidRPr="00F94DEA">
        <w:rPr>
          <w:rFonts w:ascii="Times New Roman" w:eastAsia="Times New Roman" w:hAnsi="Times New Roman" w:cs="Times New Roman"/>
          <w:bCs/>
          <w:sz w:val="18"/>
          <w:szCs w:val="18"/>
          <w:lang w:eastAsia="tr-TR"/>
        </w:rPr>
        <w:t>pasiflenme</w:t>
      </w:r>
      <w:proofErr w:type="spellEnd"/>
      <w:r w:rsidRPr="00F94DEA">
        <w:rPr>
          <w:rFonts w:ascii="Times New Roman" w:eastAsia="Times New Roman" w:hAnsi="Times New Roman" w:cs="Times New Roman"/>
          <w:bCs/>
          <w:sz w:val="18"/>
          <w:szCs w:val="18"/>
          <w:lang w:eastAsia="tr-TR"/>
        </w:rPr>
        <w:t xml:space="preserve"> tarihi bulunan ilaçlar belirtilen tarihlerde, listeye giriş tarihi, </w:t>
      </w:r>
      <w:proofErr w:type="spellStart"/>
      <w:r w:rsidRPr="00F94DEA">
        <w:rPr>
          <w:rFonts w:ascii="Times New Roman" w:eastAsia="Times New Roman" w:hAnsi="Times New Roman" w:cs="Times New Roman"/>
          <w:bCs/>
          <w:sz w:val="18"/>
          <w:szCs w:val="18"/>
          <w:lang w:eastAsia="tr-TR"/>
        </w:rPr>
        <w:t>aktiflenme</w:t>
      </w:r>
      <w:proofErr w:type="spellEnd"/>
      <w:r w:rsidRPr="00F94DEA">
        <w:rPr>
          <w:rFonts w:ascii="Times New Roman" w:eastAsia="Times New Roman" w:hAnsi="Times New Roman" w:cs="Times New Roman"/>
          <w:bCs/>
          <w:sz w:val="18"/>
          <w:szCs w:val="18"/>
          <w:lang w:eastAsia="tr-TR"/>
        </w:rPr>
        <w:t xml:space="preserve"> tarihi veya </w:t>
      </w:r>
      <w:proofErr w:type="spellStart"/>
      <w:r w:rsidRPr="00F94DEA">
        <w:rPr>
          <w:rFonts w:ascii="Times New Roman" w:eastAsia="Times New Roman" w:hAnsi="Times New Roman" w:cs="Times New Roman"/>
          <w:bCs/>
          <w:sz w:val="18"/>
          <w:szCs w:val="18"/>
          <w:lang w:eastAsia="tr-TR"/>
        </w:rPr>
        <w:t>pasiflenme</w:t>
      </w:r>
      <w:proofErr w:type="spellEnd"/>
      <w:r w:rsidRPr="00F94DEA">
        <w:rPr>
          <w:rFonts w:ascii="Times New Roman" w:eastAsia="Times New Roman" w:hAnsi="Times New Roman" w:cs="Times New Roman"/>
          <w:bCs/>
          <w:sz w:val="18"/>
          <w:szCs w:val="18"/>
          <w:lang w:eastAsia="tr-TR"/>
        </w:rPr>
        <w:t xml:space="preserve"> tarihi bulunmayan ilaçlar yayımı tarihinde, listeye giriş tarihinde (*) işareti bulunan ilaçlar ise yayımı tarihinden 5 iş günü sonra,            </w:t>
      </w:r>
    </w:p>
    <w:p w:rsidR="00F94DEA" w:rsidRDefault="00F94DEA" w:rsidP="00F94DEA">
      <w:pPr>
        <w:tabs>
          <w:tab w:val="left" w:pos="709"/>
        </w:tabs>
        <w:spacing w:after="0" w:line="240" w:lineRule="auto"/>
        <w:ind w:firstLine="708"/>
        <w:jc w:val="both"/>
        <w:rPr>
          <w:rFonts w:ascii="Times New Roman" w:eastAsia="Times New Roman" w:hAnsi="Times New Roman" w:cs="Arial"/>
          <w:bCs/>
          <w:sz w:val="18"/>
          <w:szCs w:val="18"/>
          <w:lang w:eastAsia="tr-TR"/>
        </w:rPr>
      </w:pPr>
      <w:r>
        <w:rPr>
          <w:rFonts w:ascii="Times New Roman" w:eastAsia="Times New Roman" w:hAnsi="Times New Roman" w:cs="Arial"/>
          <w:bCs/>
          <w:sz w:val="18"/>
          <w:szCs w:val="18"/>
          <w:lang w:eastAsia="tr-TR"/>
        </w:rPr>
        <w:t>d</w:t>
      </w:r>
      <w:r w:rsidRPr="003B71B6">
        <w:rPr>
          <w:rFonts w:ascii="Times New Roman" w:eastAsia="Times New Roman" w:hAnsi="Times New Roman" w:cs="Arial"/>
          <w:bCs/>
          <w:sz w:val="18"/>
          <w:szCs w:val="18"/>
          <w:lang w:eastAsia="tr-TR"/>
        </w:rPr>
        <w:t xml:space="preserve">) </w:t>
      </w:r>
      <w:proofErr w:type="gramStart"/>
      <w:r w:rsidRPr="003B71B6">
        <w:rPr>
          <w:rFonts w:ascii="Times New Roman" w:eastAsia="Times New Roman" w:hAnsi="Times New Roman" w:cs="Arial"/>
          <w:bCs/>
          <w:sz w:val="18"/>
          <w:szCs w:val="18"/>
          <w:lang w:eastAsia="tr-TR"/>
        </w:rPr>
        <w:t>13 üncü</w:t>
      </w:r>
      <w:proofErr w:type="gramEnd"/>
      <w:r w:rsidRPr="003B71B6">
        <w:rPr>
          <w:rFonts w:ascii="Times New Roman" w:eastAsia="Times New Roman" w:hAnsi="Times New Roman" w:cs="Arial"/>
          <w:bCs/>
          <w:sz w:val="18"/>
          <w:szCs w:val="18"/>
          <w:lang w:eastAsia="tr-TR"/>
        </w:rPr>
        <w:t xml:space="preserve"> maddesinin (b) ve (c) bentleri yayımı tarihinden 30 gün sonra,</w:t>
      </w:r>
    </w:p>
    <w:p w:rsidR="00C7482A" w:rsidRDefault="00F94DEA" w:rsidP="00151C2A">
      <w:pPr>
        <w:spacing w:after="0" w:line="240" w:lineRule="auto"/>
        <w:ind w:firstLine="708"/>
        <w:jc w:val="both"/>
        <w:rPr>
          <w:rFonts w:ascii="Times New Roman" w:hAnsi="Times New Roman" w:cs="Times New Roman"/>
          <w:sz w:val="18"/>
          <w:szCs w:val="18"/>
        </w:rPr>
      </w:pPr>
      <w:r>
        <w:rPr>
          <w:rFonts w:ascii="Times New Roman" w:eastAsia="Times New Roman" w:hAnsi="Times New Roman" w:cs="Arial"/>
          <w:bCs/>
          <w:sz w:val="18"/>
          <w:szCs w:val="18"/>
          <w:lang w:eastAsia="tr-TR"/>
        </w:rPr>
        <w:t>e</w:t>
      </w:r>
      <w:r w:rsidR="00B24F91" w:rsidRPr="00E61021">
        <w:rPr>
          <w:rFonts w:ascii="Times New Roman" w:eastAsia="Times New Roman" w:hAnsi="Times New Roman" w:cs="Arial"/>
          <w:bCs/>
          <w:sz w:val="18"/>
          <w:szCs w:val="18"/>
          <w:lang w:eastAsia="tr-TR"/>
        </w:rPr>
        <w:t xml:space="preserve">) </w:t>
      </w:r>
      <w:r w:rsidR="00006546">
        <w:rPr>
          <w:rFonts w:ascii="Times New Roman" w:eastAsia="Times New Roman" w:hAnsi="Times New Roman" w:cs="Arial"/>
          <w:bCs/>
          <w:sz w:val="18"/>
          <w:szCs w:val="18"/>
          <w:lang w:eastAsia="tr-TR"/>
        </w:rPr>
        <w:t xml:space="preserve">Diğer maddeleri </w:t>
      </w:r>
      <w:r w:rsidR="00B24F91">
        <w:rPr>
          <w:rFonts w:ascii="Times New Roman" w:eastAsia="Times New Roman" w:hAnsi="Times New Roman" w:cs="Arial"/>
          <w:bCs/>
          <w:sz w:val="18"/>
          <w:szCs w:val="18"/>
          <w:lang w:eastAsia="tr-TR"/>
        </w:rPr>
        <w:t>yayımı tarihinde,</w:t>
      </w:r>
      <w:r w:rsidR="00E6743C">
        <w:rPr>
          <w:rFonts w:ascii="Times New Roman" w:eastAsia="Times New Roman" w:hAnsi="Times New Roman" w:cs="Times New Roman"/>
          <w:b/>
          <w:bCs/>
          <w:sz w:val="18"/>
          <w:szCs w:val="18"/>
          <w:lang w:eastAsia="tr-TR"/>
        </w:rPr>
        <w:t xml:space="preserve">               </w:t>
      </w:r>
    </w:p>
    <w:p w:rsidR="00EB10D6" w:rsidRDefault="00C7482A" w:rsidP="00151C2A">
      <w:pPr>
        <w:spacing w:after="0" w:line="240" w:lineRule="auto"/>
        <w:ind w:firstLine="709"/>
        <w:jc w:val="both"/>
        <w:rPr>
          <w:rFonts w:ascii="Times New Roman" w:eastAsia="Times New Roman" w:hAnsi="Times New Roman" w:cs="Arial"/>
          <w:bCs/>
          <w:sz w:val="18"/>
          <w:szCs w:val="18"/>
          <w:lang w:eastAsia="tr-TR"/>
        </w:rPr>
      </w:pPr>
      <w:proofErr w:type="gramStart"/>
      <w:r>
        <w:rPr>
          <w:rFonts w:ascii="Times New Roman" w:eastAsia="Times New Roman" w:hAnsi="Times New Roman" w:cs="Arial"/>
          <w:bCs/>
          <w:sz w:val="18"/>
          <w:szCs w:val="18"/>
          <w:lang w:eastAsia="tr-TR"/>
        </w:rPr>
        <w:t>yürürlüğe</w:t>
      </w:r>
      <w:proofErr w:type="gramEnd"/>
      <w:r>
        <w:rPr>
          <w:rFonts w:ascii="Times New Roman" w:eastAsia="Times New Roman" w:hAnsi="Times New Roman" w:cs="Arial"/>
          <w:bCs/>
          <w:sz w:val="18"/>
          <w:szCs w:val="18"/>
          <w:lang w:eastAsia="tr-TR"/>
        </w:rPr>
        <w:t xml:space="preserve"> girer.</w:t>
      </w:r>
    </w:p>
    <w:bookmarkEnd w:id="13"/>
    <w:p w:rsidR="004F1345" w:rsidRDefault="00457C0F" w:rsidP="00AE306F">
      <w:pPr>
        <w:tabs>
          <w:tab w:val="left" w:pos="709"/>
        </w:tabs>
        <w:spacing w:after="0" w:line="240" w:lineRule="auto"/>
        <w:ind w:firstLine="709"/>
        <w:jc w:val="both"/>
        <w:rPr>
          <w:rFonts w:ascii="Times New Roman" w:eastAsia="Times New Roman" w:hAnsi="Times New Roman" w:cs="Times New Roman"/>
          <w:bCs/>
          <w:lang w:eastAsia="tr-TR"/>
        </w:rPr>
      </w:pPr>
      <w:r w:rsidRPr="00EC4DCE">
        <w:rPr>
          <w:rFonts w:ascii="Times New Roman" w:eastAsia="Times New Roman" w:hAnsi="Times New Roman" w:cs="Times New Roman"/>
          <w:b/>
          <w:bCs/>
          <w:sz w:val="18"/>
          <w:szCs w:val="18"/>
          <w:lang w:eastAsia="tr-TR"/>
        </w:rPr>
        <w:t xml:space="preserve">MADDE </w:t>
      </w:r>
      <w:r w:rsidR="001831E7">
        <w:rPr>
          <w:rFonts w:ascii="Times New Roman" w:eastAsia="Times New Roman" w:hAnsi="Times New Roman" w:cs="Times New Roman"/>
          <w:b/>
          <w:bCs/>
          <w:sz w:val="18"/>
          <w:szCs w:val="18"/>
          <w:lang w:eastAsia="tr-TR"/>
        </w:rPr>
        <w:t>2</w:t>
      </w:r>
      <w:r w:rsidR="00F94DEA">
        <w:rPr>
          <w:rFonts w:ascii="Times New Roman" w:eastAsia="Times New Roman" w:hAnsi="Times New Roman" w:cs="Times New Roman"/>
          <w:b/>
          <w:bCs/>
          <w:sz w:val="18"/>
          <w:szCs w:val="18"/>
          <w:lang w:eastAsia="tr-TR"/>
        </w:rPr>
        <w:t>2</w:t>
      </w:r>
      <w:r w:rsidRPr="00EC4DCE">
        <w:rPr>
          <w:rFonts w:ascii="Times New Roman" w:eastAsia="Times New Roman" w:hAnsi="Times New Roman" w:cs="Times New Roman"/>
          <w:b/>
          <w:bCs/>
          <w:sz w:val="18"/>
          <w:szCs w:val="18"/>
          <w:lang w:eastAsia="tr-TR"/>
        </w:rPr>
        <w:t>-</w:t>
      </w:r>
      <w:r w:rsidRPr="00EC4DCE">
        <w:rPr>
          <w:rFonts w:ascii="Times New Roman" w:eastAsia="Times New Roman" w:hAnsi="Times New Roman" w:cs="Times New Roman"/>
          <w:bCs/>
          <w:sz w:val="18"/>
          <w:szCs w:val="18"/>
          <w:lang w:eastAsia="tr-TR"/>
        </w:rPr>
        <w:t xml:space="preserve"> Bu Tebliğ hükümlerini Sosyal Güvenlik Kurumu Başkanı yürütür.</w:t>
      </w:r>
      <w:r w:rsidR="002A2101" w:rsidRPr="00CE037A">
        <w:rPr>
          <w:rFonts w:ascii="Times New Roman" w:eastAsia="Times New Roman" w:hAnsi="Times New Roman" w:cs="Times New Roman"/>
          <w:bCs/>
          <w:lang w:eastAsia="tr-TR"/>
        </w:rPr>
        <w:t xml:space="preserve">     </w:t>
      </w:r>
    </w:p>
    <w:p w:rsidR="009103CE" w:rsidRPr="00D652CD" w:rsidRDefault="002A2101" w:rsidP="00AE306F">
      <w:pPr>
        <w:tabs>
          <w:tab w:val="left" w:pos="709"/>
        </w:tabs>
        <w:spacing w:after="0" w:line="240" w:lineRule="auto"/>
        <w:ind w:firstLine="709"/>
        <w:jc w:val="both"/>
        <w:rPr>
          <w:rFonts w:ascii="Times New Roman" w:eastAsia="Times New Roman" w:hAnsi="Times New Roman" w:cs="Times New Roman"/>
          <w:bCs/>
          <w:sz w:val="18"/>
          <w:szCs w:val="18"/>
          <w:lang w:eastAsia="tr-TR"/>
        </w:rPr>
      </w:pPr>
      <w:r w:rsidRPr="00CE037A">
        <w:rPr>
          <w:rFonts w:ascii="Times New Roman" w:eastAsia="Times New Roman" w:hAnsi="Times New Roman" w:cs="Times New Roman"/>
          <w:bCs/>
          <w:lang w:eastAsia="tr-TR"/>
        </w:rPr>
        <w:t xml:space="preserve"> </w:t>
      </w:r>
    </w:p>
    <w:sectPr w:rsidR="009103CE" w:rsidRPr="00D652CD" w:rsidSect="00061C1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64B" w:rsidRDefault="0075164B" w:rsidP="000B44D4">
      <w:pPr>
        <w:spacing w:after="0" w:line="240" w:lineRule="auto"/>
      </w:pPr>
      <w:r>
        <w:separator/>
      </w:r>
    </w:p>
  </w:endnote>
  <w:endnote w:type="continuationSeparator" w:id="0">
    <w:p w:rsidR="0075164B" w:rsidRDefault="0075164B" w:rsidP="000B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 w:name="Sabon">
    <w:altName w:val="Arial"/>
    <w:panose1 w:val="00000000000000000000"/>
    <w:charset w:val="00"/>
    <w:family w:val="swiss"/>
    <w:notTrueType/>
    <w:pitch w:val="default"/>
    <w:sig w:usb0="00000001" w:usb1="00000000" w:usb2="00000000" w:usb3="00000000" w:csb0="00000013"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18"/>
        <w:szCs w:val="18"/>
      </w:rPr>
      <w:id w:val="-1546213493"/>
      <w:docPartObj>
        <w:docPartGallery w:val="Page Numbers (Bottom of Page)"/>
        <w:docPartUnique/>
      </w:docPartObj>
    </w:sdtPr>
    <w:sdtEndPr/>
    <w:sdtContent>
      <w:p w:rsidR="00417BED" w:rsidRPr="003C6EC0" w:rsidRDefault="00417BED">
        <w:pPr>
          <w:pStyle w:val="AltBilgi"/>
          <w:jc w:val="center"/>
          <w:rPr>
            <w:rFonts w:ascii="Times New Roman" w:hAnsi="Times New Roman" w:cs="Times New Roman"/>
            <w:sz w:val="18"/>
            <w:szCs w:val="18"/>
          </w:rPr>
        </w:pPr>
        <w:r w:rsidRPr="003C6EC0">
          <w:rPr>
            <w:rFonts w:ascii="Times New Roman" w:hAnsi="Times New Roman" w:cs="Times New Roman"/>
            <w:sz w:val="18"/>
            <w:szCs w:val="18"/>
          </w:rPr>
          <w:fldChar w:fldCharType="begin"/>
        </w:r>
        <w:r w:rsidRPr="003C6EC0">
          <w:rPr>
            <w:rFonts w:ascii="Times New Roman" w:hAnsi="Times New Roman" w:cs="Times New Roman"/>
            <w:sz w:val="18"/>
            <w:szCs w:val="18"/>
          </w:rPr>
          <w:instrText>PAGE   \* MERGEFORMAT</w:instrText>
        </w:r>
        <w:r w:rsidRPr="003C6EC0">
          <w:rPr>
            <w:rFonts w:ascii="Times New Roman" w:hAnsi="Times New Roman" w:cs="Times New Roman"/>
            <w:sz w:val="18"/>
            <w:szCs w:val="18"/>
          </w:rPr>
          <w:fldChar w:fldCharType="separate"/>
        </w:r>
        <w:r w:rsidR="003C6EC0">
          <w:rPr>
            <w:rFonts w:ascii="Times New Roman" w:hAnsi="Times New Roman" w:cs="Times New Roman"/>
            <w:noProof/>
            <w:sz w:val="18"/>
            <w:szCs w:val="18"/>
          </w:rPr>
          <w:t>4</w:t>
        </w:r>
        <w:r w:rsidRPr="003C6EC0">
          <w:rPr>
            <w:rFonts w:ascii="Times New Roman" w:hAnsi="Times New Roman" w:cs="Times New Roman"/>
            <w:sz w:val="18"/>
            <w:szCs w:val="18"/>
          </w:rPr>
          <w:fldChar w:fldCharType="end"/>
        </w:r>
      </w:p>
    </w:sdtContent>
  </w:sdt>
  <w:p w:rsidR="00417BED" w:rsidRDefault="00417BE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64B" w:rsidRDefault="0075164B" w:rsidP="000B44D4">
      <w:pPr>
        <w:spacing w:after="0" w:line="240" w:lineRule="auto"/>
      </w:pPr>
      <w:r>
        <w:separator/>
      </w:r>
    </w:p>
  </w:footnote>
  <w:footnote w:type="continuationSeparator" w:id="0">
    <w:p w:rsidR="0075164B" w:rsidRDefault="0075164B" w:rsidP="000B4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4436"/>
    <w:multiLevelType w:val="hybridMultilevel"/>
    <w:tmpl w:val="2FE01120"/>
    <w:lvl w:ilvl="0" w:tplc="1E7A9836">
      <w:start w:val="1"/>
      <w:numFmt w:val="decimal"/>
      <w:lvlText w:val="%1)"/>
      <w:lvlJc w:val="left"/>
      <w:pPr>
        <w:ind w:left="1489" w:hanging="360"/>
      </w:pPr>
      <w:rPr>
        <w:color w:val="auto"/>
      </w:rPr>
    </w:lvl>
    <w:lvl w:ilvl="1" w:tplc="041F0019" w:tentative="1">
      <w:start w:val="1"/>
      <w:numFmt w:val="lowerLetter"/>
      <w:lvlText w:val="%2."/>
      <w:lvlJc w:val="left"/>
      <w:pPr>
        <w:ind w:left="2209" w:hanging="360"/>
      </w:pPr>
    </w:lvl>
    <w:lvl w:ilvl="2" w:tplc="041F001B" w:tentative="1">
      <w:start w:val="1"/>
      <w:numFmt w:val="lowerRoman"/>
      <w:lvlText w:val="%3."/>
      <w:lvlJc w:val="right"/>
      <w:pPr>
        <w:ind w:left="2929" w:hanging="180"/>
      </w:pPr>
    </w:lvl>
    <w:lvl w:ilvl="3" w:tplc="041F000F" w:tentative="1">
      <w:start w:val="1"/>
      <w:numFmt w:val="decimal"/>
      <w:lvlText w:val="%4."/>
      <w:lvlJc w:val="left"/>
      <w:pPr>
        <w:ind w:left="3649" w:hanging="360"/>
      </w:pPr>
    </w:lvl>
    <w:lvl w:ilvl="4" w:tplc="041F0019" w:tentative="1">
      <w:start w:val="1"/>
      <w:numFmt w:val="lowerLetter"/>
      <w:lvlText w:val="%5."/>
      <w:lvlJc w:val="left"/>
      <w:pPr>
        <w:ind w:left="4369" w:hanging="360"/>
      </w:pPr>
    </w:lvl>
    <w:lvl w:ilvl="5" w:tplc="041F001B" w:tentative="1">
      <w:start w:val="1"/>
      <w:numFmt w:val="lowerRoman"/>
      <w:lvlText w:val="%6."/>
      <w:lvlJc w:val="right"/>
      <w:pPr>
        <w:ind w:left="5089" w:hanging="180"/>
      </w:pPr>
    </w:lvl>
    <w:lvl w:ilvl="6" w:tplc="041F000F" w:tentative="1">
      <w:start w:val="1"/>
      <w:numFmt w:val="decimal"/>
      <w:lvlText w:val="%7."/>
      <w:lvlJc w:val="left"/>
      <w:pPr>
        <w:ind w:left="5809" w:hanging="360"/>
      </w:pPr>
    </w:lvl>
    <w:lvl w:ilvl="7" w:tplc="041F0019" w:tentative="1">
      <w:start w:val="1"/>
      <w:numFmt w:val="lowerLetter"/>
      <w:lvlText w:val="%8."/>
      <w:lvlJc w:val="left"/>
      <w:pPr>
        <w:ind w:left="6529" w:hanging="360"/>
      </w:pPr>
    </w:lvl>
    <w:lvl w:ilvl="8" w:tplc="041F001B" w:tentative="1">
      <w:start w:val="1"/>
      <w:numFmt w:val="lowerRoman"/>
      <w:lvlText w:val="%9."/>
      <w:lvlJc w:val="right"/>
      <w:pPr>
        <w:ind w:left="7249" w:hanging="180"/>
      </w:pPr>
    </w:lvl>
  </w:abstractNum>
  <w:abstractNum w:abstractNumId="1" w15:restartNumberingAfterBreak="0">
    <w:nsid w:val="00E510EC"/>
    <w:multiLevelType w:val="hybridMultilevel"/>
    <w:tmpl w:val="2A60329A"/>
    <w:lvl w:ilvl="0" w:tplc="C524A3E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15:restartNumberingAfterBreak="0">
    <w:nsid w:val="06DB202A"/>
    <w:multiLevelType w:val="hybridMultilevel"/>
    <w:tmpl w:val="D77C616C"/>
    <w:lvl w:ilvl="0" w:tplc="BDD66504">
      <w:start w:val="1"/>
      <w:numFmt w:val="lowerLetter"/>
      <w:lvlText w:val="%1)"/>
      <w:lvlJc w:val="left"/>
      <w:pPr>
        <w:ind w:left="1069" w:hanging="360"/>
      </w:pPr>
      <w:rPr>
        <w:rFonts w:eastAsia="Calibri" w:cs="Times New Roman"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15:restartNumberingAfterBreak="0">
    <w:nsid w:val="071443E4"/>
    <w:multiLevelType w:val="hybridMultilevel"/>
    <w:tmpl w:val="6568E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404AD3"/>
    <w:multiLevelType w:val="hybridMultilevel"/>
    <w:tmpl w:val="A5B45B76"/>
    <w:lvl w:ilvl="0" w:tplc="700CE7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2369DD"/>
    <w:multiLevelType w:val="hybridMultilevel"/>
    <w:tmpl w:val="A460A25C"/>
    <w:lvl w:ilvl="0" w:tplc="4FA61FC8">
      <w:start w:val="1"/>
      <w:numFmt w:val="lowerLetter"/>
      <w:lvlText w:val="%1)"/>
      <w:lvlJc w:val="left"/>
      <w:pPr>
        <w:ind w:left="1065" w:hanging="360"/>
      </w:pPr>
      <w:rPr>
        <w:rFonts w:ascii="Times New Roman" w:eastAsia="Calibri" w:hAnsi="Times New Roman" w:cs="Times New Roman"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6" w15:restartNumberingAfterBreak="0">
    <w:nsid w:val="0E06301D"/>
    <w:multiLevelType w:val="hybridMultilevel"/>
    <w:tmpl w:val="FF9A7D22"/>
    <w:lvl w:ilvl="0" w:tplc="1E7A9836">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602927"/>
    <w:multiLevelType w:val="hybridMultilevel"/>
    <w:tmpl w:val="67721F1E"/>
    <w:lvl w:ilvl="0" w:tplc="2764777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15:restartNumberingAfterBreak="0">
    <w:nsid w:val="134B6773"/>
    <w:multiLevelType w:val="hybridMultilevel"/>
    <w:tmpl w:val="0E24BA20"/>
    <w:lvl w:ilvl="0" w:tplc="1E7A9836">
      <w:start w:val="1"/>
      <w:numFmt w:val="decimal"/>
      <w:lvlText w:val="%1)"/>
      <w:lvlJc w:val="left"/>
      <w:pPr>
        <w:ind w:left="773" w:hanging="360"/>
      </w:pPr>
      <w:rPr>
        <w:color w:val="auto"/>
      </w:rPr>
    </w:lvl>
    <w:lvl w:ilvl="1" w:tplc="041F0019" w:tentative="1">
      <w:start w:val="1"/>
      <w:numFmt w:val="lowerLetter"/>
      <w:lvlText w:val="%2."/>
      <w:lvlJc w:val="left"/>
      <w:pPr>
        <w:ind w:left="1493" w:hanging="360"/>
      </w:pPr>
    </w:lvl>
    <w:lvl w:ilvl="2" w:tplc="041F001B" w:tentative="1">
      <w:start w:val="1"/>
      <w:numFmt w:val="lowerRoman"/>
      <w:lvlText w:val="%3."/>
      <w:lvlJc w:val="right"/>
      <w:pPr>
        <w:ind w:left="2213" w:hanging="180"/>
      </w:pPr>
    </w:lvl>
    <w:lvl w:ilvl="3" w:tplc="041F000F" w:tentative="1">
      <w:start w:val="1"/>
      <w:numFmt w:val="decimal"/>
      <w:lvlText w:val="%4."/>
      <w:lvlJc w:val="left"/>
      <w:pPr>
        <w:ind w:left="2933" w:hanging="360"/>
      </w:pPr>
    </w:lvl>
    <w:lvl w:ilvl="4" w:tplc="041F0019" w:tentative="1">
      <w:start w:val="1"/>
      <w:numFmt w:val="lowerLetter"/>
      <w:lvlText w:val="%5."/>
      <w:lvlJc w:val="left"/>
      <w:pPr>
        <w:ind w:left="3653" w:hanging="360"/>
      </w:pPr>
    </w:lvl>
    <w:lvl w:ilvl="5" w:tplc="041F001B" w:tentative="1">
      <w:start w:val="1"/>
      <w:numFmt w:val="lowerRoman"/>
      <w:lvlText w:val="%6."/>
      <w:lvlJc w:val="right"/>
      <w:pPr>
        <w:ind w:left="4373" w:hanging="180"/>
      </w:pPr>
    </w:lvl>
    <w:lvl w:ilvl="6" w:tplc="041F000F" w:tentative="1">
      <w:start w:val="1"/>
      <w:numFmt w:val="decimal"/>
      <w:lvlText w:val="%7."/>
      <w:lvlJc w:val="left"/>
      <w:pPr>
        <w:ind w:left="5093" w:hanging="360"/>
      </w:pPr>
    </w:lvl>
    <w:lvl w:ilvl="7" w:tplc="041F0019" w:tentative="1">
      <w:start w:val="1"/>
      <w:numFmt w:val="lowerLetter"/>
      <w:lvlText w:val="%8."/>
      <w:lvlJc w:val="left"/>
      <w:pPr>
        <w:ind w:left="5813" w:hanging="360"/>
      </w:pPr>
    </w:lvl>
    <w:lvl w:ilvl="8" w:tplc="041F001B" w:tentative="1">
      <w:start w:val="1"/>
      <w:numFmt w:val="lowerRoman"/>
      <w:lvlText w:val="%9."/>
      <w:lvlJc w:val="right"/>
      <w:pPr>
        <w:ind w:left="6533" w:hanging="180"/>
      </w:pPr>
    </w:lvl>
  </w:abstractNum>
  <w:abstractNum w:abstractNumId="9" w15:restartNumberingAfterBreak="0">
    <w:nsid w:val="193E11A6"/>
    <w:multiLevelType w:val="hybridMultilevel"/>
    <w:tmpl w:val="74DCBCF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9C470B"/>
    <w:multiLevelType w:val="hybridMultilevel"/>
    <w:tmpl w:val="766C7ADC"/>
    <w:lvl w:ilvl="0" w:tplc="C706B47C">
      <w:start w:val="1"/>
      <w:numFmt w:val="lowerLetter"/>
      <w:lvlText w:val="%1)"/>
      <w:lvlJc w:val="left"/>
      <w:pPr>
        <w:ind w:left="1035" w:hanging="360"/>
      </w:pPr>
      <w:rPr>
        <w:rFonts w:eastAsia="Times New Roman" w:hint="default"/>
      </w:rPr>
    </w:lvl>
    <w:lvl w:ilvl="1" w:tplc="041F0019" w:tentative="1">
      <w:start w:val="1"/>
      <w:numFmt w:val="lowerLetter"/>
      <w:lvlText w:val="%2."/>
      <w:lvlJc w:val="left"/>
      <w:pPr>
        <w:ind w:left="1755" w:hanging="360"/>
      </w:pPr>
    </w:lvl>
    <w:lvl w:ilvl="2" w:tplc="041F001B" w:tentative="1">
      <w:start w:val="1"/>
      <w:numFmt w:val="lowerRoman"/>
      <w:lvlText w:val="%3."/>
      <w:lvlJc w:val="right"/>
      <w:pPr>
        <w:ind w:left="2475" w:hanging="180"/>
      </w:pPr>
    </w:lvl>
    <w:lvl w:ilvl="3" w:tplc="041F000F" w:tentative="1">
      <w:start w:val="1"/>
      <w:numFmt w:val="decimal"/>
      <w:lvlText w:val="%4."/>
      <w:lvlJc w:val="left"/>
      <w:pPr>
        <w:ind w:left="3195" w:hanging="360"/>
      </w:pPr>
    </w:lvl>
    <w:lvl w:ilvl="4" w:tplc="041F0019" w:tentative="1">
      <w:start w:val="1"/>
      <w:numFmt w:val="lowerLetter"/>
      <w:lvlText w:val="%5."/>
      <w:lvlJc w:val="left"/>
      <w:pPr>
        <w:ind w:left="3915" w:hanging="360"/>
      </w:pPr>
    </w:lvl>
    <w:lvl w:ilvl="5" w:tplc="041F001B" w:tentative="1">
      <w:start w:val="1"/>
      <w:numFmt w:val="lowerRoman"/>
      <w:lvlText w:val="%6."/>
      <w:lvlJc w:val="right"/>
      <w:pPr>
        <w:ind w:left="4635" w:hanging="180"/>
      </w:pPr>
    </w:lvl>
    <w:lvl w:ilvl="6" w:tplc="041F000F" w:tentative="1">
      <w:start w:val="1"/>
      <w:numFmt w:val="decimal"/>
      <w:lvlText w:val="%7."/>
      <w:lvlJc w:val="left"/>
      <w:pPr>
        <w:ind w:left="5355" w:hanging="360"/>
      </w:pPr>
    </w:lvl>
    <w:lvl w:ilvl="7" w:tplc="041F0019" w:tentative="1">
      <w:start w:val="1"/>
      <w:numFmt w:val="lowerLetter"/>
      <w:lvlText w:val="%8."/>
      <w:lvlJc w:val="left"/>
      <w:pPr>
        <w:ind w:left="6075" w:hanging="360"/>
      </w:pPr>
    </w:lvl>
    <w:lvl w:ilvl="8" w:tplc="041F001B" w:tentative="1">
      <w:start w:val="1"/>
      <w:numFmt w:val="lowerRoman"/>
      <w:lvlText w:val="%9."/>
      <w:lvlJc w:val="right"/>
      <w:pPr>
        <w:ind w:left="6795" w:hanging="180"/>
      </w:pPr>
    </w:lvl>
  </w:abstractNum>
  <w:abstractNum w:abstractNumId="11" w15:restartNumberingAfterBreak="0">
    <w:nsid w:val="25A148A6"/>
    <w:multiLevelType w:val="hybridMultilevel"/>
    <w:tmpl w:val="19CC01F8"/>
    <w:lvl w:ilvl="0" w:tplc="F3B89E7A">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2" w15:restartNumberingAfterBreak="0">
    <w:nsid w:val="38041F39"/>
    <w:multiLevelType w:val="hybridMultilevel"/>
    <w:tmpl w:val="161A51C6"/>
    <w:lvl w:ilvl="0" w:tplc="700CE7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8930D09"/>
    <w:multiLevelType w:val="hybridMultilevel"/>
    <w:tmpl w:val="86C24FE6"/>
    <w:lvl w:ilvl="0" w:tplc="1944CB6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4" w15:restartNumberingAfterBreak="0">
    <w:nsid w:val="39D86013"/>
    <w:multiLevelType w:val="hybridMultilevel"/>
    <w:tmpl w:val="6C9AD136"/>
    <w:lvl w:ilvl="0" w:tplc="B55C4140">
      <w:start w:val="1"/>
      <w:numFmt w:val="decimal"/>
      <w:lvlText w:val="%1)"/>
      <w:lvlJc w:val="left"/>
      <w:pPr>
        <w:ind w:left="1035" w:hanging="360"/>
      </w:pPr>
      <w:rPr>
        <w:rFonts w:hint="default"/>
        <w:b w:val="0"/>
        <w:bCs w:val="0"/>
        <w:color w:val="0070C0"/>
      </w:rPr>
    </w:lvl>
    <w:lvl w:ilvl="1" w:tplc="041F0019" w:tentative="1">
      <w:start w:val="1"/>
      <w:numFmt w:val="lowerLetter"/>
      <w:lvlText w:val="%2."/>
      <w:lvlJc w:val="left"/>
      <w:pPr>
        <w:ind w:left="1755" w:hanging="360"/>
      </w:pPr>
    </w:lvl>
    <w:lvl w:ilvl="2" w:tplc="041F001B" w:tentative="1">
      <w:start w:val="1"/>
      <w:numFmt w:val="lowerRoman"/>
      <w:lvlText w:val="%3."/>
      <w:lvlJc w:val="right"/>
      <w:pPr>
        <w:ind w:left="2475" w:hanging="180"/>
      </w:pPr>
    </w:lvl>
    <w:lvl w:ilvl="3" w:tplc="041F000F" w:tentative="1">
      <w:start w:val="1"/>
      <w:numFmt w:val="decimal"/>
      <w:lvlText w:val="%4."/>
      <w:lvlJc w:val="left"/>
      <w:pPr>
        <w:ind w:left="3195" w:hanging="360"/>
      </w:pPr>
    </w:lvl>
    <w:lvl w:ilvl="4" w:tplc="041F0019" w:tentative="1">
      <w:start w:val="1"/>
      <w:numFmt w:val="lowerLetter"/>
      <w:lvlText w:val="%5."/>
      <w:lvlJc w:val="left"/>
      <w:pPr>
        <w:ind w:left="3915" w:hanging="360"/>
      </w:pPr>
    </w:lvl>
    <w:lvl w:ilvl="5" w:tplc="041F001B" w:tentative="1">
      <w:start w:val="1"/>
      <w:numFmt w:val="lowerRoman"/>
      <w:lvlText w:val="%6."/>
      <w:lvlJc w:val="right"/>
      <w:pPr>
        <w:ind w:left="4635" w:hanging="180"/>
      </w:pPr>
    </w:lvl>
    <w:lvl w:ilvl="6" w:tplc="041F000F" w:tentative="1">
      <w:start w:val="1"/>
      <w:numFmt w:val="decimal"/>
      <w:lvlText w:val="%7."/>
      <w:lvlJc w:val="left"/>
      <w:pPr>
        <w:ind w:left="5355" w:hanging="360"/>
      </w:pPr>
    </w:lvl>
    <w:lvl w:ilvl="7" w:tplc="041F0019" w:tentative="1">
      <w:start w:val="1"/>
      <w:numFmt w:val="lowerLetter"/>
      <w:lvlText w:val="%8."/>
      <w:lvlJc w:val="left"/>
      <w:pPr>
        <w:ind w:left="6075" w:hanging="360"/>
      </w:pPr>
    </w:lvl>
    <w:lvl w:ilvl="8" w:tplc="041F001B" w:tentative="1">
      <w:start w:val="1"/>
      <w:numFmt w:val="lowerRoman"/>
      <w:lvlText w:val="%9."/>
      <w:lvlJc w:val="right"/>
      <w:pPr>
        <w:ind w:left="6795" w:hanging="180"/>
      </w:pPr>
    </w:lvl>
  </w:abstractNum>
  <w:abstractNum w:abstractNumId="15" w15:restartNumberingAfterBreak="0">
    <w:nsid w:val="400D6B36"/>
    <w:multiLevelType w:val="hybridMultilevel"/>
    <w:tmpl w:val="A0566F0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0997960"/>
    <w:multiLevelType w:val="hybridMultilevel"/>
    <w:tmpl w:val="8D4290B4"/>
    <w:lvl w:ilvl="0" w:tplc="0D56FBF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15:restartNumberingAfterBreak="0">
    <w:nsid w:val="40D14CCA"/>
    <w:multiLevelType w:val="hybridMultilevel"/>
    <w:tmpl w:val="6568E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71773CD"/>
    <w:multiLevelType w:val="hybridMultilevel"/>
    <w:tmpl w:val="5B96F7F8"/>
    <w:lvl w:ilvl="0" w:tplc="0CF6BDE4">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9" w15:restartNumberingAfterBreak="0">
    <w:nsid w:val="4758313F"/>
    <w:multiLevelType w:val="hybridMultilevel"/>
    <w:tmpl w:val="81308A20"/>
    <w:lvl w:ilvl="0" w:tplc="93F808A8">
      <w:start w:val="1"/>
      <w:numFmt w:val="lowerLetter"/>
      <w:lvlText w:val="%1)"/>
      <w:lvlJc w:val="left"/>
      <w:pPr>
        <w:ind w:left="1065" w:hanging="360"/>
      </w:pPr>
      <w:rPr>
        <w:rFonts w:hint="default"/>
        <w:color w:val="000000"/>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20" w15:restartNumberingAfterBreak="0">
    <w:nsid w:val="4BAD6BC2"/>
    <w:multiLevelType w:val="hybridMultilevel"/>
    <w:tmpl w:val="48F2E144"/>
    <w:lvl w:ilvl="0" w:tplc="EE5863B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1" w15:restartNumberingAfterBreak="0">
    <w:nsid w:val="4D4D5115"/>
    <w:multiLevelType w:val="hybridMultilevel"/>
    <w:tmpl w:val="D4846DA6"/>
    <w:lvl w:ilvl="0" w:tplc="1E7A9836">
      <w:start w:val="1"/>
      <w:numFmt w:val="decimal"/>
      <w:lvlText w:val="%1)"/>
      <w:lvlJc w:val="left"/>
      <w:pPr>
        <w:ind w:left="773" w:hanging="360"/>
      </w:pPr>
      <w:rPr>
        <w:color w:val="auto"/>
      </w:rPr>
    </w:lvl>
    <w:lvl w:ilvl="1" w:tplc="041F0019" w:tentative="1">
      <w:start w:val="1"/>
      <w:numFmt w:val="lowerLetter"/>
      <w:lvlText w:val="%2."/>
      <w:lvlJc w:val="left"/>
      <w:pPr>
        <w:ind w:left="1493" w:hanging="360"/>
      </w:pPr>
    </w:lvl>
    <w:lvl w:ilvl="2" w:tplc="041F001B" w:tentative="1">
      <w:start w:val="1"/>
      <w:numFmt w:val="lowerRoman"/>
      <w:lvlText w:val="%3."/>
      <w:lvlJc w:val="right"/>
      <w:pPr>
        <w:ind w:left="2213" w:hanging="180"/>
      </w:pPr>
    </w:lvl>
    <w:lvl w:ilvl="3" w:tplc="041F000F" w:tentative="1">
      <w:start w:val="1"/>
      <w:numFmt w:val="decimal"/>
      <w:lvlText w:val="%4."/>
      <w:lvlJc w:val="left"/>
      <w:pPr>
        <w:ind w:left="2933" w:hanging="360"/>
      </w:pPr>
    </w:lvl>
    <w:lvl w:ilvl="4" w:tplc="041F0019" w:tentative="1">
      <w:start w:val="1"/>
      <w:numFmt w:val="lowerLetter"/>
      <w:lvlText w:val="%5."/>
      <w:lvlJc w:val="left"/>
      <w:pPr>
        <w:ind w:left="3653" w:hanging="360"/>
      </w:pPr>
    </w:lvl>
    <w:lvl w:ilvl="5" w:tplc="041F001B" w:tentative="1">
      <w:start w:val="1"/>
      <w:numFmt w:val="lowerRoman"/>
      <w:lvlText w:val="%6."/>
      <w:lvlJc w:val="right"/>
      <w:pPr>
        <w:ind w:left="4373" w:hanging="180"/>
      </w:pPr>
    </w:lvl>
    <w:lvl w:ilvl="6" w:tplc="041F000F" w:tentative="1">
      <w:start w:val="1"/>
      <w:numFmt w:val="decimal"/>
      <w:lvlText w:val="%7."/>
      <w:lvlJc w:val="left"/>
      <w:pPr>
        <w:ind w:left="5093" w:hanging="360"/>
      </w:pPr>
    </w:lvl>
    <w:lvl w:ilvl="7" w:tplc="041F0019" w:tentative="1">
      <w:start w:val="1"/>
      <w:numFmt w:val="lowerLetter"/>
      <w:lvlText w:val="%8."/>
      <w:lvlJc w:val="left"/>
      <w:pPr>
        <w:ind w:left="5813" w:hanging="360"/>
      </w:pPr>
    </w:lvl>
    <w:lvl w:ilvl="8" w:tplc="041F001B" w:tentative="1">
      <w:start w:val="1"/>
      <w:numFmt w:val="lowerRoman"/>
      <w:lvlText w:val="%9."/>
      <w:lvlJc w:val="right"/>
      <w:pPr>
        <w:ind w:left="6533" w:hanging="180"/>
      </w:pPr>
    </w:lvl>
  </w:abstractNum>
  <w:abstractNum w:abstractNumId="22" w15:restartNumberingAfterBreak="0">
    <w:nsid w:val="58C7118B"/>
    <w:multiLevelType w:val="hybridMultilevel"/>
    <w:tmpl w:val="BFC806F6"/>
    <w:lvl w:ilvl="0" w:tplc="7E2CD090">
      <w:start w:val="1"/>
      <w:numFmt w:val="low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3" w15:restartNumberingAfterBreak="0">
    <w:nsid w:val="5A6944A7"/>
    <w:multiLevelType w:val="hybridMultilevel"/>
    <w:tmpl w:val="97F28E6C"/>
    <w:lvl w:ilvl="0" w:tplc="60145E14">
      <w:start w:val="1"/>
      <w:numFmt w:val="lowerLetter"/>
      <w:lvlText w:val="%1)"/>
      <w:lvlJc w:val="left"/>
      <w:pPr>
        <w:ind w:left="930" w:hanging="360"/>
      </w:pPr>
      <w:rPr>
        <w:rFonts w:ascii="Times New Roman" w:eastAsiaTheme="minorHAnsi" w:hAnsi="Times New Roman" w:cs="Times New Roman" w:hint="default"/>
        <w:color w:val="auto"/>
        <w:sz w:val="18"/>
        <w:szCs w:val="18"/>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24" w15:restartNumberingAfterBreak="0">
    <w:nsid w:val="5FC13FAA"/>
    <w:multiLevelType w:val="hybridMultilevel"/>
    <w:tmpl w:val="83D2A268"/>
    <w:lvl w:ilvl="0" w:tplc="041F0017">
      <w:start w:val="1"/>
      <w:numFmt w:val="lowerLetter"/>
      <w:lvlText w:val="%1)"/>
      <w:lvlJc w:val="left"/>
      <w:pPr>
        <w:tabs>
          <w:tab w:val="num" w:pos="720"/>
        </w:tabs>
        <w:ind w:left="720" w:hanging="360"/>
      </w:pPr>
    </w:lvl>
    <w:lvl w:ilvl="1" w:tplc="041F0011">
      <w:start w:val="1"/>
      <w:numFmt w:val="decimal"/>
      <w:lvlText w:val="%2)"/>
      <w:lvlJc w:val="left"/>
      <w:pPr>
        <w:tabs>
          <w:tab w:val="num" w:pos="1440"/>
        </w:tabs>
        <w:ind w:left="1440" w:hanging="360"/>
      </w:pPr>
    </w:lvl>
    <w:lvl w:ilvl="2" w:tplc="7C60D3E0" w:tentative="1">
      <w:start w:val="1"/>
      <w:numFmt w:val="decimal"/>
      <w:lvlText w:val="%3."/>
      <w:lvlJc w:val="left"/>
      <w:pPr>
        <w:tabs>
          <w:tab w:val="num" w:pos="2160"/>
        </w:tabs>
        <w:ind w:left="2160" w:hanging="360"/>
      </w:pPr>
    </w:lvl>
    <w:lvl w:ilvl="3" w:tplc="F20EC940" w:tentative="1">
      <w:start w:val="1"/>
      <w:numFmt w:val="decimal"/>
      <w:lvlText w:val="%4."/>
      <w:lvlJc w:val="left"/>
      <w:pPr>
        <w:tabs>
          <w:tab w:val="num" w:pos="2880"/>
        </w:tabs>
        <w:ind w:left="2880" w:hanging="360"/>
      </w:pPr>
    </w:lvl>
    <w:lvl w:ilvl="4" w:tplc="519E7888" w:tentative="1">
      <w:start w:val="1"/>
      <w:numFmt w:val="decimal"/>
      <w:lvlText w:val="%5."/>
      <w:lvlJc w:val="left"/>
      <w:pPr>
        <w:tabs>
          <w:tab w:val="num" w:pos="3600"/>
        </w:tabs>
        <w:ind w:left="3600" w:hanging="360"/>
      </w:pPr>
    </w:lvl>
    <w:lvl w:ilvl="5" w:tplc="8F4A9314" w:tentative="1">
      <w:start w:val="1"/>
      <w:numFmt w:val="decimal"/>
      <w:lvlText w:val="%6."/>
      <w:lvlJc w:val="left"/>
      <w:pPr>
        <w:tabs>
          <w:tab w:val="num" w:pos="4320"/>
        </w:tabs>
        <w:ind w:left="4320" w:hanging="360"/>
      </w:pPr>
    </w:lvl>
    <w:lvl w:ilvl="6" w:tplc="D90C1F50" w:tentative="1">
      <w:start w:val="1"/>
      <w:numFmt w:val="decimal"/>
      <w:lvlText w:val="%7."/>
      <w:lvlJc w:val="left"/>
      <w:pPr>
        <w:tabs>
          <w:tab w:val="num" w:pos="5040"/>
        </w:tabs>
        <w:ind w:left="5040" w:hanging="360"/>
      </w:pPr>
    </w:lvl>
    <w:lvl w:ilvl="7" w:tplc="AB28CBDE" w:tentative="1">
      <w:start w:val="1"/>
      <w:numFmt w:val="decimal"/>
      <w:lvlText w:val="%8."/>
      <w:lvlJc w:val="left"/>
      <w:pPr>
        <w:tabs>
          <w:tab w:val="num" w:pos="5760"/>
        </w:tabs>
        <w:ind w:left="5760" w:hanging="360"/>
      </w:pPr>
    </w:lvl>
    <w:lvl w:ilvl="8" w:tplc="AB6C0010" w:tentative="1">
      <w:start w:val="1"/>
      <w:numFmt w:val="decimal"/>
      <w:lvlText w:val="%9."/>
      <w:lvlJc w:val="left"/>
      <w:pPr>
        <w:tabs>
          <w:tab w:val="num" w:pos="6480"/>
        </w:tabs>
        <w:ind w:left="6480" w:hanging="360"/>
      </w:pPr>
    </w:lvl>
  </w:abstractNum>
  <w:abstractNum w:abstractNumId="25" w15:restartNumberingAfterBreak="0">
    <w:nsid w:val="65222122"/>
    <w:multiLevelType w:val="hybridMultilevel"/>
    <w:tmpl w:val="21CCDB3C"/>
    <w:lvl w:ilvl="0" w:tplc="5BDA1E30">
      <w:start w:val="1"/>
      <w:numFmt w:val="lowerLetter"/>
      <w:lvlText w:val="%1)"/>
      <w:lvlJc w:val="left"/>
      <w:pPr>
        <w:ind w:left="1069" w:hanging="360"/>
      </w:pPr>
      <w:rPr>
        <w:rFonts w:ascii="Times New Roman" w:hAnsi="Times New Roman" w:cs="Times New Roman" w:hint="default"/>
        <w:b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15:restartNumberingAfterBreak="0">
    <w:nsid w:val="68C22491"/>
    <w:multiLevelType w:val="hybridMultilevel"/>
    <w:tmpl w:val="161A51C6"/>
    <w:lvl w:ilvl="0" w:tplc="700CE7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697D1B31"/>
    <w:multiLevelType w:val="hybridMultilevel"/>
    <w:tmpl w:val="EBD880BC"/>
    <w:lvl w:ilvl="0" w:tplc="041F0017">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8" w15:restartNumberingAfterBreak="0">
    <w:nsid w:val="6A4C371B"/>
    <w:multiLevelType w:val="hybridMultilevel"/>
    <w:tmpl w:val="EA183EDE"/>
    <w:lvl w:ilvl="0" w:tplc="1E7A9836">
      <w:start w:val="1"/>
      <w:numFmt w:val="decimal"/>
      <w:lvlText w:val="%1)"/>
      <w:lvlJc w:val="left"/>
      <w:pPr>
        <w:ind w:left="1069" w:hanging="360"/>
      </w:pPr>
      <w:rPr>
        <w:rFonts w:hint="default"/>
        <w:b w:val="0"/>
        <w:color w:val="auto"/>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9" w15:restartNumberingAfterBreak="0">
    <w:nsid w:val="6C3B6EB9"/>
    <w:multiLevelType w:val="hybridMultilevel"/>
    <w:tmpl w:val="C7267BE4"/>
    <w:lvl w:ilvl="0" w:tplc="F4DC31FA">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15:restartNumberingAfterBreak="0">
    <w:nsid w:val="6EF50C7F"/>
    <w:multiLevelType w:val="hybridMultilevel"/>
    <w:tmpl w:val="385A4F7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6FAB3FDF"/>
    <w:multiLevelType w:val="hybridMultilevel"/>
    <w:tmpl w:val="449C9934"/>
    <w:lvl w:ilvl="0" w:tplc="5AC4A6A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15:restartNumberingAfterBreak="0">
    <w:nsid w:val="72527E38"/>
    <w:multiLevelType w:val="hybridMultilevel"/>
    <w:tmpl w:val="EDE0704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2946DBC"/>
    <w:multiLevelType w:val="hybridMultilevel"/>
    <w:tmpl w:val="3AA2B560"/>
    <w:lvl w:ilvl="0" w:tplc="E292B20E">
      <w:start w:val="1"/>
      <w:numFmt w:val="lowerLetter"/>
      <w:lvlText w:val="%1)"/>
      <w:lvlJc w:val="left"/>
      <w:pPr>
        <w:ind w:left="1065" w:hanging="360"/>
      </w:p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34" w15:restartNumberingAfterBreak="0">
    <w:nsid w:val="73EE46FE"/>
    <w:multiLevelType w:val="hybridMultilevel"/>
    <w:tmpl w:val="CA666272"/>
    <w:lvl w:ilvl="0" w:tplc="C062182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5" w15:restartNumberingAfterBreak="0">
    <w:nsid w:val="7C1B66A7"/>
    <w:multiLevelType w:val="hybridMultilevel"/>
    <w:tmpl w:val="161A51C6"/>
    <w:lvl w:ilvl="0" w:tplc="700CE7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6" w15:restartNumberingAfterBreak="0">
    <w:nsid w:val="7FB46709"/>
    <w:multiLevelType w:val="hybridMultilevel"/>
    <w:tmpl w:val="F86617C8"/>
    <w:lvl w:ilvl="0" w:tplc="7A78EF68">
      <w:start w:val="1"/>
      <w:numFmt w:val="lowerLetter"/>
      <w:lvlText w:val="%1)"/>
      <w:lvlJc w:val="left"/>
      <w:pPr>
        <w:ind w:left="1068"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2"/>
  </w:num>
  <w:num w:numId="2">
    <w:abstractNumId w:val="20"/>
  </w:num>
  <w:num w:numId="3">
    <w:abstractNumId w:val="25"/>
  </w:num>
  <w:num w:numId="4">
    <w:abstractNumId w:val="23"/>
  </w:num>
  <w:num w:numId="5">
    <w:abstractNumId w:val="5"/>
  </w:num>
  <w:num w:numId="6">
    <w:abstractNumId w:val="22"/>
  </w:num>
  <w:num w:numId="7">
    <w:abstractNumId w:val="30"/>
  </w:num>
  <w:num w:numId="8">
    <w:abstractNumId w:val="9"/>
  </w:num>
  <w:num w:numId="9">
    <w:abstractNumId w:val="11"/>
  </w:num>
  <w:num w:numId="10">
    <w:abstractNumId w:val="3"/>
  </w:num>
  <w:num w:numId="11">
    <w:abstractNumId w:val="7"/>
  </w:num>
  <w:num w:numId="12">
    <w:abstractNumId w:val="19"/>
  </w:num>
  <w:num w:numId="13">
    <w:abstractNumId w:val="21"/>
  </w:num>
  <w:num w:numId="14">
    <w:abstractNumId w:val="6"/>
  </w:num>
  <w:num w:numId="15">
    <w:abstractNumId w:val="16"/>
  </w:num>
  <w:num w:numId="16">
    <w:abstractNumId w:val="8"/>
  </w:num>
  <w:num w:numId="17">
    <w:abstractNumId w:val="29"/>
  </w:num>
  <w:num w:numId="18">
    <w:abstractNumId w:val="0"/>
  </w:num>
  <w:num w:numId="19">
    <w:abstractNumId w:val="28"/>
  </w:num>
  <w:num w:numId="20">
    <w:abstractNumId w:val="27"/>
  </w:num>
  <w:num w:numId="21">
    <w:abstractNumId w:val="34"/>
  </w:num>
  <w:num w:numId="22">
    <w:abstractNumId w:val="17"/>
  </w:num>
  <w:num w:numId="23">
    <w:abstractNumId w:val="1"/>
  </w:num>
  <w:num w:numId="24">
    <w:abstractNumId w:val="33"/>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0"/>
  </w:num>
  <w:num w:numId="28">
    <w:abstractNumId w:val="12"/>
  </w:num>
  <w:num w:numId="29">
    <w:abstractNumId w:val="26"/>
  </w:num>
  <w:num w:numId="30">
    <w:abstractNumId w:val="35"/>
  </w:num>
  <w:num w:numId="31">
    <w:abstractNumId w:val="13"/>
  </w:num>
  <w:num w:numId="32">
    <w:abstractNumId w:val="4"/>
  </w:num>
  <w:num w:numId="33">
    <w:abstractNumId w:val="36"/>
  </w:num>
  <w:num w:numId="34">
    <w:abstractNumId w:val="31"/>
  </w:num>
  <w:num w:numId="35">
    <w:abstractNumId w:val="32"/>
  </w:num>
  <w:num w:numId="36">
    <w:abstractNumId w:val="14"/>
  </w:num>
  <w:num w:numId="3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ZKAN BARAN">
    <w15:presenceInfo w15:providerId="AD" w15:userId="S-1-5-21-1202660629-1993962763-839522115-2937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C0F"/>
    <w:rsid w:val="0000062D"/>
    <w:rsid w:val="0000131C"/>
    <w:rsid w:val="00006546"/>
    <w:rsid w:val="00011B4A"/>
    <w:rsid w:val="0001268B"/>
    <w:rsid w:val="00021340"/>
    <w:rsid w:val="000225B9"/>
    <w:rsid w:val="0002655A"/>
    <w:rsid w:val="00040E03"/>
    <w:rsid w:val="00040EBD"/>
    <w:rsid w:val="00042EF8"/>
    <w:rsid w:val="000455E9"/>
    <w:rsid w:val="00054784"/>
    <w:rsid w:val="000576F0"/>
    <w:rsid w:val="0006020F"/>
    <w:rsid w:val="00061C1F"/>
    <w:rsid w:val="000631ED"/>
    <w:rsid w:val="00065628"/>
    <w:rsid w:val="00066E1E"/>
    <w:rsid w:val="000672A6"/>
    <w:rsid w:val="00070AAA"/>
    <w:rsid w:val="000726FD"/>
    <w:rsid w:val="000747E0"/>
    <w:rsid w:val="00086AB5"/>
    <w:rsid w:val="000902CC"/>
    <w:rsid w:val="0009047B"/>
    <w:rsid w:val="00090D5B"/>
    <w:rsid w:val="00093E8D"/>
    <w:rsid w:val="000A4D18"/>
    <w:rsid w:val="000B1477"/>
    <w:rsid w:val="000B17CD"/>
    <w:rsid w:val="000B1E22"/>
    <w:rsid w:val="000B44D4"/>
    <w:rsid w:val="000C3AA5"/>
    <w:rsid w:val="000D30C8"/>
    <w:rsid w:val="000D56F6"/>
    <w:rsid w:val="000D5AD4"/>
    <w:rsid w:val="000E2056"/>
    <w:rsid w:val="000E52E7"/>
    <w:rsid w:val="00101C6B"/>
    <w:rsid w:val="00102DBC"/>
    <w:rsid w:val="0010701D"/>
    <w:rsid w:val="00115449"/>
    <w:rsid w:val="0011594E"/>
    <w:rsid w:val="00115953"/>
    <w:rsid w:val="00115C76"/>
    <w:rsid w:val="0012072A"/>
    <w:rsid w:val="00121306"/>
    <w:rsid w:val="00122BFE"/>
    <w:rsid w:val="00131DBE"/>
    <w:rsid w:val="00142CD9"/>
    <w:rsid w:val="00144124"/>
    <w:rsid w:val="00144F94"/>
    <w:rsid w:val="001466F5"/>
    <w:rsid w:val="00151C2A"/>
    <w:rsid w:val="00153A40"/>
    <w:rsid w:val="00154769"/>
    <w:rsid w:val="00156AC3"/>
    <w:rsid w:val="00160D4F"/>
    <w:rsid w:val="00161BE8"/>
    <w:rsid w:val="00163B79"/>
    <w:rsid w:val="00164BE1"/>
    <w:rsid w:val="001650F3"/>
    <w:rsid w:val="00171CB7"/>
    <w:rsid w:val="001726D8"/>
    <w:rsid w:val="00173043"/>
    <w:rsid w:val="001831E7"/>
    <w:rsid w:val="0018445D"/>
    <w:rsid w:val="001951F1"/>
    <w:rsid w:val="001A1397"/>
    <w:rsid w:val="001A314D"/>
    <w:rsid w:val="001A3DE5"/>
    <w:rsid w:val="001B6261"/>
    <w:rsid w:val="001B6626"/>
    <w:rsid w:val="001C09D8"/>
    <w:rsid w:val="001C257F"/>
    <w:rsid w:val="001C2AF7"/>
    <w:rsid w:val="001C52A3"/>
    <w:rsid w:val="001C729E"/>
    <w:rsid w:val="001C73FF"/>
    <w:rsid w:val="001D0E91"/>
    <w:rsid w:val="001D1F1B"/>
    <w:rsid w:val="001D2173"/>
    <w:rsid w:val="001D3D8C"/>
    <w:rsid w:val="001D5518"/>
    <w:rsid w:val="001E3E22"/>
    <w:rsid w:val="001E7B32"/>
    <w:rsid w:val="001F354B"/>
    <w:rsid w:val="001F747A"/>
    <w:rsid w:val="002013B9"/>
    <w:rsid w:val="00202743"/>
    <w:rsid w:val="00207023"/>
    <w:rsid w:val="00211D19"/>
    <w:rsid w:val="002142D3"/>
    <w:rsid w:val="00216BC7"/>
    <w:rsid w:val="0022158F"/>
    <w:rsid w:val="00223416"/>
    <w:rsid w:val="00230CDD"/>
    <w:rsid w:val="002316CE"/>
    <w:rsid w:val="00232081"/>
    <w:rsid w:val="00233644"/>
    <w:rsid w:val="00234530"/>
    <w:rsid w:val="00241624"/>
    <w:rsid w:val="00241E4A"/>
    <w:rsid w:val="0024498C"/>
    <w:rsid w:val="00273865"/>
    <w:rsid w:val="00273F03"/>
    <w:rsid w:val="00281FB8"/>
    <w:rsid w:val="002878CF"/>
    <w:rsid w:val="00296E29"/>
    <w:rsid w:val="002A0F28"/>
    <w:rsid w:val="002A2101"/>
    <w:rsid w:val="002A2281"/>
    <w:rsid w:val="002B2B98"/>
    <w:rsid w:val="002B2FD1"/>
    <w:rsid w:val="002B52A6"/>
    <w:rsid w:val="002B53EB"/>
    <w:rsid w:val="002C3BFE"/>
    <w:rsid w:val="002D094B"/>
    <w:rsid w:val="002D23CA"/>
    <w:rsid w:val="002D6086"/>
    <w:rsid w:val="002D7B43"/>
    <w:rsid w:val="002E4CCF"/>
    <w:rsid w:val="002E5D6D"/>
    <w:rsid w:val="002E6C62"/>
    <w:rsid w:val="002E7AF5"/>
    <w:rsid w:val="002F06E3"/>
    <w:rsid w:val="002F1476"/>
    <w:rsid w:val="002F404E"/>
    <w:rsid w:val="002F5848"/>
    <w:rsid w:val="002F6A3F"/>
    <w:rsid w:val="002F6E57"/>
    <w:rsid w:val="002F73B1"/>
    <w:rsid w:val="003006F9"/>
    <w:rsid w:val="00300AB6"/>
    <w:rsid w:val="0030423B"/>
    <w:rsid w:val="00304EDE"/>
    <w:rsid w:val="00307FE4"/>
    <w:rsid w:val="00312B35"/>
    <w:rsid w:val="00320C6F"/>
    <w:rsid w:val="003315A6"/>
    <w:rsid w:val="0033265A"/>
    <w:rsid w:val="00332D1A"/>
    <w:rsid w:val="00334539"/>
    <w:rsid w:val="003369DC"/>
    <w:rsid w:val="003370C9"/>
    <w:rsid w:val="00337AAD"/>
    <w:rsid w:val="00342B14"/>
    <w:rsid w:val="00353664"/>
    <w:rsid w:val="00354169"/>
    <w:rsid w:val="0035538A"/>
    <w:rsid w:val="00360D7D"/>
    <w:rsid w:val="00361745"/>
    <w:rsid w:val="00362600"/>
    <w:rsid w:val="00362DDE"/>
    <w:rsid w:val="003640E1"/>
    <w:rsid w:val="00365D07"/>
    <w:rsid w:val="00373BEF"/>
    <w:rsid w:val="003741A6"/>
    <w:rsid w:val="0037514B"/>
    <w:rsid w:val="00383AAA"/>
    <w:rsid w:val="0038544C"/>
    <w:rsid w:val="0038688A"/>
    <w:rsid w:val="00390A6A"/>
    <w:rsid w:val="00390E1D"/>
    <w:rsid w:val="00392536"/>
    <w:rsid w:val="00392AF3"/>
    <w:rsid w:val="003A13A4"/>
    <w:rsid w:val="003A229B"/>
    <w:rsid w:val="003A4EDB"/>
    <w:rsid w:val="003A5588"/>
    <w:rsid w:val="003A6D91"/>
    <w:rsid w:val="003B26DA"/>
    <w:rsid w:val="003B71B6"/>
    <w:rsid w:val="003C6EC0"/>
    <w:rsid w:val="003C7C31"/>
    <w:rsid w:val="003D03A0"/>
    <w:rsid w:val="003D5CCA"/>
    <w:rsid w:val="003D5FF8"/>
    <w:rsid w:val="003D7C12"/>
    <w:rsid w:val="003E045F"/>
    <w:rsid w:val="003E082E"/>
    <w:rsid w:val="003E214D"/>
    <w:rsid w:val="003E49B4"/>
    <w:rsid w:val="003F04A6"/>
    <w:rsid w:val="003F6404"/>
    <w:rsid w:val="004032EC"/>
    <w:rsid w:val="00405DA5"/>
    <w:rsid w:val="004123FD"/>
    <w:rsid w:val="00412BBC"/>
    <w:rsid w:val="004173A3"/>
    <w:rsid w:val="00417BED"/>
    <w:rsid w:val="00420769"/>
    <w:rsid w:val="00420F74"/>
    <w:rsid w:val="00423EE6"/>
    <w:rsid w:val="00424C8F"/>
    <w:rsid w:val="00426B92"/>
    <w:rsid w:val="004271F1"/>
    <w:rsid w:val="00433523"/>
    <w:rsid w:val="00434FA2"/>
    <w:rsid w:val="00440B8D"/>
    <w:rsid w:val="00441552"/>
    <w:rsid w:val="00442C96"/>
    <w:rsid w:val="00447141"/>
    <w:rsid w:val="00457C0F"/>
    <w:rsid w:val="00460D4A"/>
    <w:rsid w:val="00475508"/>
    <w:rsid w:val="004844A2"/>
    <w:rsid w:val="00485778"/>
    <w:rsid w:val="00486E5B"/>
    <w:rsid w:val="00491225"/>
    <w:rsid w:val="0049126B"/>
    <w:rsid w:val="004957CC"/>
    <w:rsid w:val="0049611C"/>
    <w:rsid w:val="00497F19"/>
    <w:rsid w:val="004A5A1E"/>
    <w:rsid w:val="004A7156"/>
    <w:rsid w:val="004B1A0F"/>
    <w:rsid w:val="004B39A4"/>
    <w:rsid w:val="004B3A85"/>
    <w:rsid w:val="004B750B"/>
    <w:rsid w:val="004C08AE"/>
    <w:rsid w:val="004C3970"/>
    <w:rsid w:val="004C4096"/>
    <w:rsid w:val="004C7B81"/>
    <w:rsid w:val="004D51DE"/>
    <w:rsid w:val="004D7A27"/>
    <w:rsid w:val="004F1345"/>
    <w:rsid w:val="00504D0E"/>
    <w:rsid w:val="00505884"/>
    <w:rsid w:val="00505D53"/>
    <w:rsid w:val="005104F4"/>
    <w:rsid w:val="005141CE"/>
    <w:rsid w:val="00517C9E"/>
    <w:rsid w:val="00521A03"/>
    <w:rsid w:val="0052451A"/>
    <w:rsid w:val="005300F0"/>
    <w:rsid w:val="00530E24"/>
    <w:rsid w:val="005447E0"/>
    <w:rsid w:val="00546E36"/>
    <w:rsid w:val="00553A4C"/>
    <w:rsid w:val="00562F8B"/>
    <w:rsid w:val="005633B7"/>
    <w:rsid w:val="00572EC0"/>
    <w:rsid w:val="00573634"/>
    <w:rsid w:val="00575763"/>
    <w:rsid w:val="0058017A"/>
    <w:rsid w:val="00580D1D"/>
    <w:rsid w:val="005818CD"/>
    <w:rsid w:val="0058563D"/>
    <w:rsid w:val="00593833"/>
    <w:rsid w:val="00596C8C"/>
    <w:rsid w:val="00597E3E"/>
    <w:rsid w:val="005A2CB6"/>
    <w:rsid w:val="005A6FBD"/>
    <w:rsid w:val="005B0220"/>
    <w:rsid w:val="005B0D93"/>
    <w:rsid w:val="005B0E31"/>
    <w:rsid w:val="005B365C"/>
    <w:rsid w:val="005B6E2F"/>
    <w:rsid w:val="005B74AE"/>
    <w:rsid w:val="005C2C04"/>
    <w:rsid w:val="005C33A2"/>
    <w:rsid w:val="005C3C48"/>
    <w:rsid w:val="005C6C20"/>
    <w:rsid w:val="005D0174"/>
    <w:rsid w:val="005D1DC2"/>
    <w:rsid w:val="005D3F30"/>
    <w:rsid w:val="005D46C0"/>
    <w:rsid w:val="005D75D3"/>
    <w:rsid w:val="005F4710"/>
    <w:rsid w:val="00605CA8"/>
    <w:rsid w:val="00605EF6"/>
    <w:rsid w:val="00624A70"/>
    <w:rsid w:val="00626603"/>
    <w:rsid w:val="00626C92"/>
    <w:rsid w:val="00626D74"/>
    <w:rsid w:val="006376F9"/>
    <w:rsid w:val="00644ED8"/>
    <w:rsid w:val="006474E5"/>
    <w:rsid w:val="00650E8B"/>
    <w:rsid w:val="00665761"/>
    <w:rsid w:val="00666509"/>
    <w:rsid w:val="006679C4"/>
    <w:rsid w:val="006725D8"/>
    <w:rsid w:val="00674FBF"/>
    <w:rsid w:val="0068023F"/>
    <w:rsid w:val="00680D42"/>
    <w:rsid w:val="0068451D"/>
    <w:rsid w:val="006947FA"/>
    <w:rsid w:val="006A196F"/>
    <w:rsid w:val="006A53BF"/>
    <w:rsid w:val="006A71E4"/>
    <w:rsid w:val="006B63D5"/>
    <w:rsid w:val="006C466E"/>
    <w:rsid w:val="006C69E5"/>
    <w:rsid w:val="006D6033"/>
    <w:rsid w:val="006D6FC4"/>
    <w:rsid w:val="006E07C8"/>
    <w:rsid w:val="006E145B"/>
    <w:rsid w:val="006E6571"/>
    <w:rsid w:val="006F6764"/>
    <w:rsid w:val="007006D9"/>
    <w:rsid w:val="00703435"/>
    <w:rsid w:val="0071193B"/>
    <w:rsid w:val="007140A5"/>
    <w:rsid w:val="00714C05"/>
    <w:rsid w:val="007150F7"/>
    <w:rsid w:val="007219A8"/>
    <w:rsid w:val="00730AAE"/>
    <w:rsid w:val="00730CC3"/>
    <w:rsid w:val="007333C2"/>
    <w:rsid w:val="00734E1A"/>
    <w:rsid w:val="00742398"/>
    <w:rsid w:val="00743CF0"/>
    <w:rsid w:val="0075164B"/>
    <w:rsid w:val="00753060"/>
    <w:rsid w:val="00753C9B"/>
    <w:rsid w:val="0075585B"/>
    <w:rsid w:val="007579D6"/>
    <w:rsid w:val="00761406"/>
    <w:rsid w:val="00762490"/>
    <w:rsid w:val="00775F49"/>
    <w:rsid w:val="00780583"/>
    <w:rsid w:val="007817EB"/>
    <w:rsid w:val="00782CA5"/>
    <w:rsid w:val="0078517E"/>
    <w:rsid w:val="00791E58"/>
    <w:rsid w:val="00794E9B"/>
    <w:rsid w:val="0079598F"/>
    <w:rsid w:val="00797904"/>
    <w:rsid w:val="007A0C08"/>
    <w:rsid w:val="007A53C0"/>
    <w:rsid w:val="007B10B3"/>
    <w:rsid w:val="007B10D8"/>
    <w:rsid w:val="007B114D"/>
    <w:rsid w:val="007B3823"/>
    <w:rsid w:val="007C4F27"/>
    <w:rsid w:val="007D45AD"/>
    <w:rsid w:val="007E2D20"/>
    <w:rsid w:val="007E336B"/>
    <w:rsid w:val="007F0F27"/>
    <w:rsid w:val="007F1EF9"/>
    <w:rsid w:val="007F444D"/>
    <w:rsid w:val="007F67B2"/>
    <w:rsid w:val="007F7D97"/>
    <w:rsid w:val="008029EE"/>
    <w:rsid w:val="00816680"/>
    <w:rsid w:val="0081753D"/>
    <w:rsid w:val="00817639"/>
    <w:rsid w:val="008203EB"/>
    <w:rsid w:val="00822BE2"/>
    <w:rsid w:val="00823C9C"/>
    <w:rsid w:val="00830176"/>
    <w:rsid w:val="008311CB"/>
    <w:rsid w:val="008332C4"/>
    <w:rsid w:val="008425E3"/>
    <w:rsid w:val="008427AD"/>
    <w:rsid w:val="00843BCE"/>
    <w:rsid w:val="008461A1"/>
    <w:rsid w:val="008542A5"/>
    <w:rsid w:val="00854327"/>
    <w:rsid w:val="0085560E"/>
    <w:rsid w:val="00856C8E"/>
    <w:rsid w:val="0086636F"/>
    <w:rsid w:val="008667E5"/>
    <w:rsid w:val="00872B91"/>
    <w:rsid w:val="008735CC"/>
    <w:rsid w:val="00873F81"/>
    <w:rsid w:val="00874AC0"/>
    <w:rsid w:val="00876430"/>
    <w:rsid w:val="00881A5F"/>
    <w:rsid w:val="008853AE"/>
    <w:rsid w:val="00886019"/>
    <w:rsid w:val="008A43DE"/>
    <w:rsid w:val="008B37A6"/>
    <w:rsid w:val="008C1D0F"/>
    <w:rsid w:val="008C45FF"/>
    <w:rsid w:val="008C6673"/>
    <w:rsid w:val="008D00A2"/>
    <w:rsid w:val="008D0317"/>
    <w:rsid w:val="008D2448"/>
    <w:rsid w:val="008D64CE"/>
    <w:rsid w:val="008D70F1"/>
    <w:rsid w:val="008E0B05"/>
    <w:rsid w:val="008E1961"/>
    <w:rsid w:val="008E5BD1"/>
    <w:rsid w:val="00902291"/>
    <w:rsid w:val="009066D8"/>
    <w:rsid w:val="00907120"/>
    <w:rsid w:val="0091031D"/>
    <w:rsid w:val="009103CE"/>
    <w:rsid w:val="009103D3"/>
    <w:rsid w:val="00912A11"/>
    <w:rsid w:val="00925366"/>
    <w:rsid w:val="00927C21"/>
    <w:rsid w:val="009365D3"/>
    <w:rsid w:val="00941D54"/>
    <w:rsid w:val="009436C7"/>
    <w:rsid w:val="009473B0"/>
    <w:rsid w:val="00947DB9"/>
    <w:rsid w:val="00953589"/>
    <w:rsid w:val="00955D5E"/>
    <w:rsid w:val="009614F1"/>
    <w:rsid w:val="00966553"/>
    <w:rsid w:val="00972983"/>
    <w:rsid w:val="009759CE"/>
    <w:rsid w:val="009910CC"/>
    <w:rsid w:val="0099680B"/>
    <w:rsid w:val="009A1B7B"/>
    <w:rsid w:val="009A50B1"/>
    <w:rsid w:val="009B6F4C"/>
    <w:rsid w:val="009C265F"/>
    <w:rsid w:val="009C4524"/>
    <w:rsid w:val="009C65E2"/>
    <w:rsid w:val="009D351A"/>
    <w:rsid w:val="009D3FE0"/>
    <w:rsid w:val="009D4736"/>
    <w:rsid w:val="009D6502"/>
    <w:rsid w:val="009E71BA"/>
    <w:rsid w:val="009F2C46"/>
    <w:rsid w:val="00A058CA"/>
    <w:rsid w:val="00A1246A"/>
    <w:rsid w:val="00A129AF"/>
    <w:rsid w:val="00A14099"/>
    <w:rsid w:val="00A16FD8"/>
    <w:rsid w:val="00A2325B"/>
    <w:rsid w:val="00A322EF"/>
    <w:rsid w:val="00A32475"/>
    <w:rsid w:val="00A34E04"/>
    <w:rsid w:val="00A35006"/>
    <w:rsid w:val="00A501D8"/>
    <w:rsid w:val="00A60324"/>
    <w:rsid w:val="00A60338"/>
    <w:rsid w:val="00A7193C"/>
    <w:rsid w:val="00A72EEF"/>
    <w:rsid w:val="00A73B7A"/>
    <w:rsid w:val="00A75887"/>
    <w:rsid w:val="00A7626E"/>
    <w:rsid w:val="00A93528"/>
    <w:rsid w:val="00A96970"/>
    <w:rsid w:val="00A977AC"/>
    <w:rsid w:val="00AA6F6D"/>
    <w:rsid w:val="00AC13BF"/>
    <w:rsid w:val="00AC4C25"/>
    <w:rsid w:val="00AD1C48"/>
    <w:rsid w:val="00AD44E6"/>
    <w:rsid w:val="00AD54F2"/>
    <w:rsid w:val="00AE306F"/>
    <w:rsid w:val="00AE53AD"/>
    <w:rsid w:val="00AE5525"/>
    <w:rsid w:val="00AE6460"/>
    <w:rsid w:val="00AE68CD"/>
    <w:rsid w:val="00AF098E"/>
    <w:rsid w:val="00AF5792"/>
    <w:rsid w:val="00AF5911"/>
    <w:rsid w:val="00AF637A"/>
    <w:rsid w:val="00B0539C"/>
    <w:rsid w:val="00B05D34"/>
    <w:rsid w:val="00B0653F"/>
    <w:rsid w:val="00B12CC1"/>
    <w:rsid w:val="00B133D2"/>
    <w:rsid w:val="00B169FE"/>
    <w:rsid w:val="00B21068"/>
    <w:rsid w:val="00B24F91"/>
    <w:rsid w:val="00B25EE6"/>
    <w:rsid w:val="00B262F5"/>
    <w:rsid w:val="00B269BB"/>
    <w:rsid w:val="00B315CE"/>
    <w:rsid w:val="00B336BA"/>
    <w:rsid w:val="00B34F3E"/>
    <w:rsid w:val="00B35A1A"/>
    <w:rsid w:val="00B40428"/>
    <w:rsid w:val="00B4317D"/>
    <w:rsid w:val="00B44627"/>
    <w:rsid w:val="00B454C7"/>
    <w:rsid w:val="00B53B10"/>
    <w:rsid w:val="00B60AC3"/>
    <w:rsid w:val="00B60CF2"/>
    <w:rsid w:val="00B60E43"/>
    <w:rsid w:val="00B63B13"/>
    <w:rsid w:val="00B66FF2"/>
    <w:rsid w:val="00B7092A"/>
    <w:rsid w:val="00B7216F"/>
    <w:rsid w:val="00B81504"/>
    <w:rsid w:val="00B950E7"/>
    <w:rsid w:val="00BA0A9B"/>
    <w:rsid w:val="00BA3C16"/>
    <w:rsid w:val="00BC20EA"/>
    <w:rsid w:val="00BC26D8"/>
    <w:rsid w:val="00BC4B0B"/>
    <w:rsid w:val="00BC5185"/>
    <w:rsid w:val="00BC5665"/>
    <w:rsid w:val="00BD00F1"/>
    <w:rsid w:val="00BD2C1B"/>
    <w:rsid w:val="00BD7103"/>
    <w:rsid w:val="00BF163E"/>
    <w:rsid w:val="00C05881"/>
    <w:rsid w:val="00C1490F"/>
    <w:rsid w:val="00C22958"/>
    <w:rsid w:val="00C24A85"/>
    <w:rsid w:val="00C309C4"/>
    <w:rsid w:val="00C32CEE"/>
    <w:rsid w:val="00C470C0"/>
    <w:rsid w:val="00C54924"/>
    <w:rsid w:val="00C63C22"/>
    <w:rsid w:val="00C71DD6"/>
    <w:rsid w:val="00C7482A"/>
    <w:rsid w:val="00C7593A"/>
    <w:rsid w:val="00C771F7"/>
    <w:rsid w:val="00C77653"/>
    <w:rsid w:val="00C832C0"/>
    <w:rsid w:val="00C86A13"/>
    <w:rsid w:val="00C9539C"/>
    <w:rsid w:val="00C96070"/>
    <w:rsid w:val="00C9771E"/>
    <w:rsid w:val="00CA2193"/>
    <w:rsid w:val="00CB1373"/>
    <w:rsid w:val="00CB26AA"/>
    <w:rsid w:val="00CB2C5B"/>
    <w:rsid w:val="00CC366E"/>
    <w:rsid w:val="00CC4CE2"/>
    <w:rsid w:val="00CC7470"/>
    <w:rsid w:val="00CC7D71"/>
    <w:rsid w:val="00CC7F02"/>
    <w:rsid w:val="00CD5646"/>
    <w:rsid w:val="00CD64D8"/>
    <w:rsid w:val="00CD698C"/>
    <w:rsid w:val="00CF071C"/>
    <w:rsid w:val="00CF1DCB"/>
    <w:rsid w:val="00CF2CD2"/>
    <w:rsid w:val="00CF5F5F"/>
    <w:rsid w:val="00CF714E"/>
    <w:rsid w:val="00D03E57"/>
    <w:rsid w:val="00D128CD"/>
    <w:rsid w:val="00D172A2"/>
    <w:rsid w:val="00D23836"/>
    <w:rsid w:val="00D2481B"/>
    <w:rsid w:val="00D249B7"/>
    <w:rsid w:val="00D25647"/>
    <w:rsid w:val="00D320D6"/>
    <w:rsid w:val="00D34D5B"/>
    <w:rsid w:val="00D41AB9"/>
    <w:rsid w:val="00D4295D"/>
    <w:rsid w:val="00D43402"/>
    <w:rsid w:val="00D44061"/>
    <w:rsid w:val="00D4746F"/>
    <w:rsid w:val="00D53952"/>
    <w:rsid w:val="00D56C2B"/>
    <w:rsid w:val="00D571BB"/>
    <w:rsid w:val="00D612CA"/>
    <w:rsid w:val="00D61B08"/>
    <w:rsid w:val="00D62456"/>
    <w:rsid w:val="00D63B06"/>
    <w:rsid w:val="00D652CD"/>
    <w:rsid w:val="00D67909"/>
    <w:rsid w:val="00D7048A"/>
    <w:rsid w:val="00D7204B"/>
    <w:rsid w:val="00D72CF5"/>
    <w:rsid w:val="00D81AFC"/>
    <w:rsid w:val="00D81D9E"/>
    <w:rsid w:val="00D826A3"/>
    <w:rsid w:val="00D84D42"/>
    <w:rsid w:val="00D87398"/>
    <w:rsid w:val="00D9534B"/>
    <w:rsid w:val="00D9753E"/>
    <w:rsid w:val="00DA05BF"/>
    <w:rsid w:val="00DA1DBF"/>
    <w:rsid w:val="00DA4CFE"/>
    <w:rsid w:val="00DA6F05"/>
    <w:rsid w:val="00DA727B"/>
    <w:rsid w:val="00DA7550"/>
    <w:rsid w:val="00DC0710"/>
    <w:rsid w:val="00DC297E"/>
    <w:rsid w:val="00DC2F9D"/>
    <w:rsid w:val="00DC36D2"/>
    <w:rsid w:val="00DD2323"/>
    <w:rsid w:val="00DE513D"/>
    <w:rsid w:val="00DF16EC"/>
    <w:rsid w:val="00DF173F"/>
    <w:rsid w:val="00DF2C1E"/>
    <w:rsid w:val="00E00D24"/>
    <w:rsid w:val="00E07642"/>
    <w:rsid w:val="00E136F9"/>
    <w:rsid w:val="00E14F7D"/>
    <w:rsid w:val="00E155D5"/>
    <w:rsid w:val="00E4263F"/>
    <w:rsid w:val="00E447F2"/>
    <w:rsid w:val="00E452B6"/>
    <w:rsid w:val="00E52C54"/>
    <w:rsid w:val="00E56DD0"/>
    <w:rsid w:val="00E60194"/>
    <w:rsid w:val="00E6030A"/>
    <w:rsid w:val="00E65408"/>
    <w:rsid w:val="00E6743C"/>
    <w:rsid w:val="00E90884"/>
    <w:rsid w:val="00E91BBD"/>
    <w:rsid w:val="00E9352B"/>
    <w:rsid w:val="00E94579"/>
    <w:rsid w:val="00EB10D6"/>
    <w:rsid w:val="00EC4ABB"/>
    <w:rsid w:val="00EC4DCE"/>
    <w:rsid w:val="00ED114C"/>
    <w:rsid w:val="00ED3D30"/>
    <w:rsid w:val="00ED72B4"/>
    <w:rsid w:val="00EF4FD5"/>
    <w:rsid w:val="00EF74E9"/>
    <w:rsid w:val="00F00129"/>
    <w:rsid w:val="00F168EC"/>
    <w:rsid w:val="00F20D45"/>
    <w:rsid w:val="00F21F0B"/>
    <w:rsid w:val="00F2204A"/>
    <w:rsid w:val="00F23608"/>
    <w:rsid w:val="00F26E3E"/>
    <w:rsid w:val="00F3062D"/>
    <w:rsid w:val="00F37220"/>
    <w:rsid w:val="00F413B7"/>
    <w:rsid w:val="00F46210"/>
    <w:rsid w:val="00F47E28"/>
    <w:rsid w:val="00F47ED2"/>
    <w:rsid w:val="00F50D98"/>
    <w:rsid w:val="00F52E61"/>
    <w:rsid w:val="00F64F0E"/>
    <w:rsid w:val="00F7322F"/>
    <w:rsid w:val="00F74FB0"/>
    <w:rsid w:val="00F810DF"/>
    <w:rsid w:val="00F8446E"/>
    <w:rsid w:val="00F870C5"/>
    <w:rsid w:val="00F94DEA"/>
    <w:rsid w:val="00FA0BAB"/>
    <w:rsid w:val="00FA3E36"/>
    <w:rsid w:val="00FB0372"/>
    <w:rsid w:val="00FB0D72"/>
    <w:rsid w:val="00FB10C2"/>
    <w:rsid w:val="00FB213A"/>
    <w:rsid w:val="00FB45C6"/>
    <w:rsid w:val="00FC3288"/>
    <w:rsid w:val="00FC357D"/>
    <w:rsid w:val="00FD2A11"/>
    <w:rsid w:val="00FD46D5"/>
    <w:rsid w:val="00FD7E66"/>
    <w:rsid w:val="00FE042B"/>
    <w:rsid w:val="00FE49E4"/>
    <w:rsid w:val="00FE56BB"/>
    <w:rsid w:val="00FE6435"/>
    <w:rsid w:val="00FE6D79"/>
    <w:rsid w:val="00FF136A"/>
    <w:rsid w:val="00FF2763"/>
    <w:rsid w:val="00FF54FF"/>
    <w:rsid w:val="00FF64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A899B"/>
  <w15:docId w15:val="{FDFC01FA-9590-4C8E-BB8B-F7B70919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C1F"/>
  </w:style>
  <w:style w:type="paragraph" w:styleId="Balk3">
    <w:name w:val="heading 3"/>
    <w:basedOn w:val="Normal"/>
    <w:next w:val="Normal"/>
    <w:link w:val="Balk3Char"/>
    <w:qFormat/>
    <w:rsid w:val="00420769"/>
    <w:pPr>
      <w:keepNext/>
      <w:keepLines/>
      <w:spacing w:before="200" w:after="0" w:line="240" w:lineRule="auto"/>
      <w:outlineLvl w:val="2"/>
    </w:pPr>
    <w:rPr>
      <w:rFonts w:ascii="Cambria" w:eastAsia="Times New Roman" w:hAnsi="Cambria" w:cs="Cambria"/>
      <w:b/>
      <w:bCs/>
      <w:color w:val="4F81BD"/>
      <w:sz w:val="24"/>
      <w:szCs w:val="24"/>
      <w:lang w:eastAsia="tr-TR"/>
    </w:rPr>
  </w:style>
  <w:style w:type="paragraph" w:styleId="Balk4">
    <w:name w:val="heading 4"/>
    <w:basedOn w:val="Normal"/>
    <w:next w:val="Normal"/>
    <w:link w:val="Balk4Char"/>
    <w:uiPriority w:val="9"/>
    <w:unhideWhenUsed/>
    <w:qFormat/>
    <w:rsid w:val="00420769"/>
    <w:pPr>
      <w:keepNext/>
      <w:keepLines/>
      <w:spacing w:before="200" w:after="0" w:line="276" w:lineRule="auto"/>
      <w:outlineLvl w:val="3"/>
    </w:pPr>
    <w:rPr>
      <w:rFonts w:asciiTheme="majorHAnsi" w:eastAsiaTheme="majorEastAsia" w:hAnsiTheme="majorHAnsi" w:cstheme="majorBidi"/>
      <w:b/>
      <w:bCs/>
      <w:i/>
      <w:i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103CE"/>
    <w:pPr>
      <w:spacing w:after="200" w:line="276" w:lineRule="auto"/>
      <w:ind w:left="720"/>
      <w:contextualSpacing/>
    </w:pPr>
  </w:style>
  <w:style w:type="character" w:customStyle="1" w:styleId="Balk3Char">
    <w:name w:val="Başlık 3 Char"/>
    <w:basedOn w:val="VarsaylanParagrafYazTipi"/>
    <w:link w:val="Balk3"/>
    <w:rsid w:val="0042076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uiPriority w:val="9"/>
    <w:rsid w:val="00420769"/>
    <w:rPr>
      <w:rFonts w:asciiTheme="majorHAnsi" w:eastAsiaTheme="majorEastAsia" w:hAnsiTheme="majorHAnsi" w:cstheme="majorBidi"/>
      <w:b/>
      <w:bCs/>
      <w:i/>
      <w:iCs/>
      <w:color w:val="4472C4" w:themeColor="accent1"/>
    </w:rPr>
  </w:style>
  <w:style w:type="paragraph" w:customStyle="1" w:styleId="numbered1">
    <w:name w:val="numbered1"/>
    <w:basedOn w:val="Normal"/>
    <w:uiPriority w:val="99"/>
    <w:rsid w:val="0042076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Default">
    <w:name w:val="Default"/>
    <w:link w:val="DefaultChar"/>
    <w:rsid w:val="00420769"/>
    <w:pPr>
      <w:autoSpaceDE w:val="0"/>
      <w:autoSpaceDN w:val="0"/>
      <w:adjustRightInd w:val="0"/>
      <w:spacing w:after="0" w:line="240" w:lineRule="auto"/>
    </w:pPr>
    <w:rPr>
      <w:rFonts w:ascii="Sabon" w:hAnsi="Sabon" w:cs="Sabon"/>
      <w:color w:val="000000"/>
      <w:sz w:val="24"/>
      <w:szCs w:val="24"/>
    </w:rPr>
  </w:style>
  <w:style w:type="character" w:customStyle="1" w:styleId="DefaultChar">
    <w:name w:val="Default Char"/>
    <w:link w:val="Default"/>
    <w:rsid w:val="00420769"/>
    <w:rPr>
      <w:rFonts w:ascii="Sabon" w:hAnsi="Sabon" w:cs="Sabon"/>
      <w:color w:val="000000"/>
      <w:sz w:val="24"/>
      <w:szCs w:val="24"/>
    </w:rPr>
  </w:style>
  <w:style w:type="paragraph" w:styleId="BalonMetni">
    <w:name w:val="Balloon Text"/>
    <w:basedOn w:val="Normal"/>
    <w:link w:val="BalonMetniChar"/>
    <w:uiPriority w:val="99"/>
    <w:semiHidden/>
    <w:unhideWhenUsed/>
    <w:rsid w:val="00775F4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75F49"/>
    <w:rPr>
      <w:rFonts w:ascii="Segoe UI" w:hAnsi="Segoe UI" w:cs="Segoe UI"/>
      <w:sz w:val="18"/>
      <w:szCs w:val="18"/>
    </w:rPr>
  </w:style>
  <w:style w:type="table" w:customStyle="1" w:styleId="TabloKlavuzu1">
    <w:name w:val="Tablo Kılavuzu1"/>
    <w:basedOn w:val="NormalTablo"/>
    <w:next w:val="TabloKlavuzu"/>
    <w:uiPriority w:val="59"/>
    <w:rsid w:val="000455E9"/>
    <w:pPr>
      <w:spacing w:after="0" w:line="240" w:lineRule="auto"/>
    </w:pPr>
    <w:rPr>
      <w:rFonts w:eastAsia="Times New Roman"/>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0455E9"/>
    <w:pPr>
      <w:spacing w:after="0" w:line="240" w:lineRule="auto"/>
    </w:pPr>
    <w:rPr>
      <w:rFonts w:eastAsia="Times New Roman"/>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59"/>
    <w:rsid w:val="000455E9"/>
    <w:pPr>
      <w:spacing w:after="0" w:line="240" w:lineRule="auto"/>
    </w:pPr>
    <w:rPr>
      <w:rFonts w:eastAsia="Times New Roman"/>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59"/>
    <w:rsid w:val="00045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B44D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B44D4"/>
  </w:style>
  <w:style w:type="paragraph" w:styleId="AltBilgi">
    <w:name w:val="footer"/>
    <w:basedOn w:val="Normal"/>
    <w:link w:val="AltBilgiChar"/>
    <w:uiPriority w:val="99"/>
    <w:unhideWhenUsed/>
    <w:rsid w:val="000B44D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B44D4"/>
  </w:style>
  <w:style w:type="table" w:customStyle="1" w:styleId="TabloKlavuzu11">
    <w:name w:val="Tablo Kılavuzu11"/>
    <w:basedOn w:val="NormalTablo"/>
    <w:next w:val="TabloKlavuzu"/>
    <w:uiPriority w:val="59"/>
    <w:rsid w:val="00B262F5"/>
    <w:pPr>
      <w:spacing w:after="0" w:line="240" w:lineRule="auto"/>
    </w:pPr>
    <w:rPr>
      <w:rFonts w:eastAsia="Times New Roman"/>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1">
    <w:name w:val="Tablo Kılavuzu21"/>
    <w:basedOn w:val="NormalTablo"/>
    <w:next w:val="TabloKlavuzu"/>
    <w:uiPriority w:val="39"/>
    <w:rsid w:val="00B262F5"/>
    <w:pPr>
      <w:spacing w:after="0" w:line="240" w:lineRule="auto"/>
    </w:pPr>
    <w:rPr>
      <w:rFonts w:eastAsia="Times New Roman"/>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qFormat/>
    <w:rsid w:val="00C7482A"/>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6896906">
      <w:bodyDiv w:val="1"/>
      <w:marLeft w:val="0"/>
      <w:marRight w:val="0"/>
      <w:marTop w:val="0"/>
      <w:marBottom w:val="0"/>
      <w:divBdr>
        <w:top w:val="none" w:sz="0" w:space="0" w:color="auto"/>
        <w:left w:val="none" w:sz="0" w:space="0" w:color="auto"/>
        <w:bottom w:val="none" w:sz="0" w:space="0" w:color="auto"/>
        <w:right w:val="none" w:sz="0" w:space="0" w:color="auto"/>
      </w:divBdr>
    </w:div>
    <w:div w:id="103684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700CD-47D7-444B-866F-1C80E860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Pages>
  <Words>3518</Words>
  <Characters>20057</Characters>
  <Application>Microsoft Office Word</Application>
  <DocSecurity>0</DocSecurity>
  <Lines>167</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ACALYA SAGIROGLU</dc:creator>
  <cp:keywords/>
  <dc:description/>
  <cp:lastModifiedBy>OZKAN BARAN</cp:lastModifiedBy>
  <cp:revision>35</cp:revision>
  <cp:lastPrinted>2020-12-29T11:13:00Z</cp:lastPrinted>
  <dcterms:created xsi:type="dcterms:W3CDTF">2020-11-09T15:24:00Z</dcterms:created>
  <dcterms:modified xsi:type="dcterms:W3CDTF">2021-01-07T10:34:00Z</dcterms:modified>
</cp:coreProperties>
</file>